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159B7" w14:textId="1018312A" w:rsidR="00CB379C" w:rsidRPr="006659B2" w:rsidRDefault="00CB379C" w:rsidP="00A23F02">
      <w:pPr>
        <w:pStyle w:val="berschrift1"/>
        <w:jc w:val="both"/>
        <w:rPr>
          <w:rFonts w:ascii="Arial" w:hAnsi="Arial" w:cs="Arial"/>
          <w:b w:val="0"/>
          <w:sz w:val="22"/>
          <w:szCs w:val="22"/>
        </w:rPr>
      </w:pPr>
      <w:r w:rsidRPr="006659B2">
        <w:rPr>
          <w:rFonts w:ascii="Arial" w:hAnsi="Arial" w:cs="Arial"/>
          <w:b w:val="0"/>
          <w:sz w:val="22"/>
          <w:szCs w:val="22"/>
        </w:rPr>
        <w:t>Presseinformation</w:t>
      </w:r>
    </w:p>
    <w:p w14:paraId="003B934E" w14:textId="77777777" w:rsidR="00CB379C" w:rsidRPr="006659B2" w:rsidRDefault="00CB379C" w:rsidP="00A23F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088ED84D" w14:textId="77777777" w:rsidR="003F542D" w:rsidRPr="006659B2" w:rsidRDefault="003F542D" w:rsidP="00A23F02">
      <w:pPr>
        <w:jc w:val="both"/>
        <w:rPr>
          <w:rFonts w:ascii="Arial" w:hAnsi="Arial" w:cs="Arial"/>
          <w:b/>
          <w:sz w:val="28"/>
          <w:szCs w:val="28"/>
        </w:rPr>
      </w:pPr>
    </w:p>
    <w:p w14:paraId="0AE03007" w14:textId="23562776" w:rsidR="0037787A" w:rsidRPr="006659B2" w:rsidRDefault="00640E85" w:rsidP="0037787A">
      <w:pPr>
        <w:jc w:val="both"/>
        <w:rPr>
          <w:rFonts w:ascii="Arial" w:hAnsi="Arial" w:cs="Arial"/>
          <w:b/>
          <w:sz w:val="28"/>
          <w:szCs w:val="28"/>
        </w:rPr>
      </w:pPr>
      <w:r w:rsidRPr="006659B2">
        <w:rPr>
          <w:rFonts w:ascii="Arial" w:hAnsi="Arial" w:cs="Arial"/>
          <w:b/>
          <w:sz w:val="28"/>
          <w:szCs w:val="28"/>
        </w:rPr>
        <w:t xml:space="preserve">Qualität und </w:t>
      </w:r>
      <w:r w:rsidR="00741A4E" w:rsidRPr="006659B2">
        <w:rPr>
          <w:rFonts w:ascii="Arial" w:hAnsi="Arial" w:cs="Arial"/>
          <w:b/>
          <w:sz w:val="28"/>
          <w:szCs w:val="28"/>
        </w:rPr>
        <w:t xml:space="preserve">Lebensfreude: Badischer Wein lädt zur Genussreise auf die </w:t>
      </w:r>
      <w:proofErr w:type="spellStart"/>
      <w:r w:rsidR="00741A4E" w:rsidRPr="006659B2">
        <w:rPr>
          <w:rFonts w:ascii="Arial" w:hAnsi="Arial" w:cs="Arial"/>
          <w:b/>
          <w:sz w:val="28"/>
          <w:szCs w:val="28"/>
        </w:rPr>
        <w:t>Intergastra</w:t>
      </w:r>
      <w:proofErr w:type="spellEnd"/>
      <w:r w:rsidR="00741A4E" w:rsidRPr="006659B2">
        <w:rPr>
          <w:rFonts w:ascii="Arial" w:hAnsi="Arial" w:cs="Arial"/>
          <w:b/>
          <w:sz w:val="28"/>
          <w:szCs w:val="28"/>
        </w:rPr>
        <w:t xml:space="preserve"> </w:t>
      </w:r>
    </w:p>
    <w:p w14:paraId="559F44FF" w14:textId="77777777" w:rsidR="0037787A" w:rsidRPr="006659B2" w:rsidRDefault="0037787A" w:rsidP="0037787A">
      <w:pPr>
        <w:jc w:val="both"/>
        <w:rPr>
          <w:rFonts w:ascii="Arial" w:hAnsi="Arial" w:cs="Arial"/>
          <w:b/>
          <w:sz w:val="28"/>
          <w:szCs w:val="28"/>
        </w:rPr>
      </w:pPr>
    </w:p>
    <w:p w14:paraId="5A26DD47" w14:textId="77777777" w:rsidR="0037787A" w:rsidRPr="006659B2" w:rsidRDefault="0037787A" w:rsidP="0037787A">
      <w:pPr>
        <w:jc w:val="both"/>
        <w:rPr>
          <w:rFonts w:ascii="Arial" w:hAnsi="Arial" w:cs="Arial"/>
          <w:sz w:val="22"/>
          <w:szCs w:val="22"/>
        </w:rPr>
      </w:pPr>
    </w:p>
    <w:p w14:paraId="60E2D4C0" w14:textId="35E4592B" w:rsidR="00C224A2" w:rsidRPr="006659B2" w:rsidRDefault="0037787A" w:rsidP="00C224A2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59B2">
        <w:rPr>
          <w:rFonts w:ascii="Arial" w:hAnsi="Arial" w:cs="Arial"/>
          <w:b/>
          <w:sz w:val="22"/>
          <w:szCs w:val="22"/>
        </w:rPr>
        <w:t>Freiburg, im Februar 20</w:t>
      </w:r>
      <w:r w:rsidR="00B94CF2" w:rsidRPr="006659B2">
        <w:rPr>
          <w:rFonts w:ascii="Arial" w:hAnsi="Arial" w:cs="Arial"/>
          <w:b/>
          <w:sz w:val="22"/>
          <w:szCs w:val="22"/>
        </w:rPr>
        <w:t>20</w:t>
      </w:r>
      <w:r w:rsidRPr="006659B2">
        <w:rPr>
          <w:rFonts w:ascii="Arial" w:hAnsi="Arial" w:cs="Arial"/>
          <w:b/>
          <w:sz w:val="22"/>
          <w:szCs w:val="22"/>
        </w:rPr>
        <w:t xml:space="preserve">. </w:t>
      </w:r>
      <w:r w:rsidR="00F27615" w:rsidRPr="006659B2">
        <w:rPr>
          <w:rFonts w:ascii="Arial" w:hAnsi="Arial" w:cs="Arial"/>
          <w:b/>
          <w:sz w:val="22"/>
          <w:szCs w:val="22"/>
        </w:rPr>
        <w:t>P</w:t>
      </w:r>
      <w:r w:rsidR="00B94CF2" w:rsidRPr="006659B2">
        <w:rPr>
          <w:rFonts w:ascii="Arial" w:hAnsi="Arial" w:cs="Arial"/>
          <w:b/>
          <w:sz w:val="22"/>
          <w:szCs w:val="22"/>
        </w:rPr>
        <w:t>rämierte Spitzenweine</w:t>
      </w:r>
      <w:r w:rsidR="00F27615" w:rsidRPr="006659B2">
        <w:rPr>
          <w:rFonts w:ascii="Arial" w:hAnsi="Arial" w:cs="Arial"/>
          <w:b/>
          <w:sz w:val="22"/>
          <w:szCs w:val="22"/>
        </w:rPr>
        <w:t>,</w:t>
      </w:r>
      <w:r w:rsidR="00B94CF2" w:rsidRPr="006659B2">
        <w:rPr>
          <w:rFonts w:ascii="Arial" w:hAnsi="Arial" w:cs="Arial"/>
          <w:b/>
          <w:sz w:val="22"/>
          <w:szCs w:val="22"/>
        </w:rPr>
        <w:t xml:space="preserve"> </w:t>
      </w:r>
      <w:r w:rsidR="00A20801">
        <w:rPr>
          <w:rFonts w:ascii="Arial" w:hAnsi="Arial" w:cs="Arial"/>
          <w:b/>
          <w:sz w:val="22"/>
          <w:szCs w:val="22"/>
        </w:rPr>
        <w:t>ideale Angebote für Fachhandel und Gastronomie</w:t>
      </w:r>
      <w:r w:rsidR="00F27615" w:rsidRPr="006659B2">
        <w:rPr>
          <w:rFonts w:ascii="Arial" w:hAnsi="Arial" w:cs="Arial"/>
          <w:b/>
          <w:sz w:val="22"/>
          <w:szCs w:val="22"/>
        </w:rPr>
        <w:t xml:space="preserve"> und</w:t>
      </w:r>
      <w:r w:rsidR="00B94CF2" w:rsidRPr="006659B2">
        <w:rPr>
          <w:rFonts w:ascii="Arial" w:hAnsi="Arial" w:cs="Arial"/>
          <w:b/>
          <w:sz w:val="22"/>
          <w:szCs w:val="22"/>
        </w:rPr>
        <w:t xml:space="preserve"> </w:t>
      </w:r>
      <w:r w:rsidR="00A20801">
        <w:rPr>
          <w:rFonts w:ascii="Arial" w:hAnsi="Arial" w:cs="Arial"/>
          <w:b/>
          <w:sz w:val="22"/>
          <w:szCs w:val="22"/>
        </w:rPr>
        <w:t xml:space="preserve">badische Highlights </w:t>
      </w:r>
      <w:r w:rsidR="00F27615" w:rsidRPr="006659B2">
        <w:rPr>
          <w:rFonts w:ascii="Arial" w:hAnsi="Arial" w:cs="Arial"/>
          <w:b/>
          <w:sz w:val="22"/>
          <w:szCs w:val="22"/>
        </w:rPr>
        <w:t>beim D</w:t>
      </w:r>
      <w:r w:rsidR="000E0447" w:rsidRPr="006659B2">
        <w:rPr>
          <w:rFonts w:ascii="Arial" w:hAnsi="Arial" w:cs="Arial"/>
          <w:b/>
          <w:sz w:val="22"/>
          <w:szCs w:val="22"/>
        </w:rPr>
        <w:t xml:space="preserve">eutschen </w:t>
      </w:r>
      <w:r w:rsidR="00F27615" w:rsidRPr="006659B2">
        <w:rPr>
          <w:rFonts w:ascii="Arial" w:hAnsi="Arial" w:cs="Arial"/>
          <w:b/>
          <w:sz w:val="22"/>
          <w:szCs w:val="22"/>
        </w:rPr>
        <w:t>F</w:t>
      </w:r>
      <w:r w:rsidR="000E0447" w:rsidRPr="006659B2">
        <w:rPr>
          <w:rFonts w:ascii="Arial" w:hAnsi="Arial" w:cs="Arial"/>
          <w:b/>
          <w:sz w:val="22"/>
          <w:szCs w:val="22"/>
        </w:rPr>
        <w:t xml:space="preserve">ußball </w:t>
      </w:r>
      <w:r w:rsidR="00F27615" w:rsidRPr="006659B2">
        <w:rPr>
          <w:rFonts w:ascii="Arial" w:hAnsi="Arial" w:cs="Arial"/>
          <w:b/>
          <w:sz w:val="22"/>
          <w:szCs w:val="22"/>
        </w:rPr>
        <w:t>B</w:t>
      </w:r>
      <w:r w:rsidR="000E0447" w:rsidRPr="006659B2">
        <w:rPr>
          <w:rFonts w:ascii="Arial" w:hAnsi="Arial" w:cs="Arial"/>
          <w:b/>
          <w:sz w:val="22"/>
          <w:szCs w:val="22"/>
        </w:rPr>
        <w:t>und</w:t>
      </w:r>
      <w:r w:rsidR="00F27615" w:rsidRPr="006659B2">
        <w:rPr>
          <w:rFonts w:ascii="Arial" w:hAnsi="Arial" w:cs="Arial"/>
          <w:b/>
          <w:sz w:val="22"/>
          <w:szCs w:val="22"/>
        </w:rPr>
        <w:t xml:space="preserve"> </w:t>
      </w:r>
      <w:r w:rsidR="00B94CF2" w:rsidRPr="006659B2">
        <w:rPr>
          <w:rFonts w:ascii="Arial" w:hAnsi="Arial" w:cs="Arial"/>
          <w:b/>
          <w:sz w:val="22"/>
          <w:szCs w:val="22"/>
        </w:rPr>
        <w:t>– die Badischer Wein GmbH präsentier</w:t>
      </w:r>
      <w:r w:rsidR="00C224A2" w:rsidRPr="006659B2">
        <w:rPr>
          <w:rFonts w:ascii="Arial" w:hAnsi="Arial" w:cs="Arial"/>
          <w:b/>
          <w:sz w:val="22"/>
          <w:szCs w:val="22"/>
        </w:rPr>
        <w:t>t</w:t>
      </w:r>
      <w:r w:rsidR="00B94CF2" w:rsidRPr="006659B2">
        <w:rPr>
          <w:rFonts w:ascii="Arial" w:hAnsi="Arial" w:cs="Arial"/>
          <w:b/>
          <w:sz w:val="22"/>
          <w:szCs w:val="22"/>
        </w:rPr>
        <w:t xml:space="preserve"> sich auf der </w:t>
      </w:r>
      <w:proofErr w:type="spellStart"/>
      <w:r w:rsidR="00B94CF2" w:rsidRPr="006659B2">
        <w:rPr>
          <w:rFonts w:ascii="Arial" w:hAnsi="Arial" w:cs="Arial"/>
          <w:b/>
          <w:sz w:val="22"/>
          <w:szCs w:val="22"/>
        </w:rPr>
        <w:t>Intergastra</w:t>
      </w:r>
      <w:proofErr w:type="spellEnd"/>
      <w:r w:rsidR="00B94CF2" w:rsidRPr="006659B2">
        <w:rPr>
          <w:rFonts w:ascii="Arial" w:hAnsi="Arial" w:cs="Arial"/>
          <w:b/>
          <w:sz w:val="22"/>
          <w:szCs w:val="22"/>
        </w:rPr>
        <w:t xml:space="preserve"> 2020 </w:t>
      </w:r>
      <w:r w:rsidR="00640E85" w:rsidRPr="006659B2">
        <w:rPr>
          <w:rFonts w:ascii="Arial" w:hAnsi="Arial" w:cs="Arial"/>
          <w:b/>
          <w:sz w:val="22"/>
          <w:szCs w:val="22"/>
        </w:rPr>
        <w:t>in</w:t>
      </w:r>
      <w:r w:rsidR="00B94CF2" w:rsidRPr="006659B2">
        <w:rPr>
          <w:rFonts w:ascii="Arial" w:hAnsi="Arial" w:cs="Arial"/>
          <w:b/>
          <w:sz w:val="22"/>
          <w:szCs w:val="22"/>
        </w:rPr>
        <w:t xml:space="preserve"> all ihrer </w:t>
      </w:r>
      <w:r w:rsidR="00F27615" w:rsidRPr="006659B2">
        <w:rPr>
          <w:rFonts w:ascii="Arial" w:hAnsi="Arial" w:cs="Arial"/>
          <w:b/>
          <w:sz w:val="22"/>
          <w:szCs w:val="22"/>
        </w:rPr>
        <w:t>Vielfalt</w:t>
      </w:r>
      <w:r w:rsidR="00B94CF2" w:rsidRPr="006659B2">
        <w:rPr>
          <w:rFonts w:ascii="Arial" w:hAnsi="Arial" w:cs="Arial"/>
          <w:b/>
          <w:sz w:val="22"/>
          <w:szCs w:val="22"/>
        </w:rPr>
        <w:t xml:space="preserve">. </w:t>
      </w:r>
      <w:r w:rsidR="00C224A2" w:rsidRPr="006659B2">
        <w:rPr>
          <w:rFonts w:ascii="Arial" w:hAnsi="Arial" w:cs="Arial"/>
          <w:b/>
          <w:sz w:val="22"/>
          <w:szCs w:val="22"/>
        </w:rPr>
        <w:t>An ihrem Stand (Halle 9/9D40) nimmt sie die</w:t>
      </w:r>
      <w:r w:rsidR="00C224A2" w:rsidRPr="006659B2">
        <w:rPr>
          <w:rFonts w:ascii="Arial" w:hAnsi="Arial" w:cs="Arial"/>
          <w:b/>
          <w:color w:val="000000"/>
          <w:sz w:val="22"/>
          <w:szCs w:val="22"/>
        </w:rPr>
        <w:t xml:space="preserve"> Messebesucher mit auf eine Genussreise durch das badische Weinland.</w:t>
      </w:r>
      <w:r w:rsidR="00C224A2" w:rsidRPr="006659B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3EE0989" w14:textId="77777777" w:rsidR="00C224A2" w:rsidRPr="006659B2" w:rsidRDefault="00C224A2" w:rsidP="00C224A2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4BF19598" w14:textId="2A68F68B" w:rsidR="00B94CF2" w:rsidRDefault="00C224A2" w:rsidP="0037787A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659B2">
        <w:rPr>
          <w:rFonts w:ascii="Arial" w:hAnsi="Arial" w:cs="Arial"/>
          <w:bCs/>
          <w:sz w:val="22"/>
          <w:szCs w:val="22"/>
        </w:rPr>
        <w:t>Liebhaber badischer Weine</w:t>
      </w:r>
      <w:r w:rsidR="00145BF8">
        <w:rPr>
          <w:rFonts w:ascii="Arial" w:hAnsi="Arial" w:cs="Arial"/>
          <w:bCs/>
          <w:sz w:val="22"/>
          <w:szCs w:val="22"/>
        </w:rPr>
        <w:t xml:space="preserve"> </w:t>
      </w:r>
      <w:r w:rsidRPr="006659B2">
        <w:rPr>
          <w:rFonts w:ascii="Arial" w:hAnsi="Arial" w:cs="Arial"/>
          <w:bCs/>
          <w:sz w:val="22"/>
          <w:szCs w:val="22"/>
        </w:rPr>
        <w:t xml:space="preserve">kommen am Stand der Badischer Wein GmbH auf der </w:t>
      </w:r>
      <w:proofErr w:type="spellStart"/>
      <w:r w:rsidRPr="006659B2">
        <w:rPr>
          <w:rFonts w:ascii="Arial" w:hAnsi="Arial" w:cs="Arial"/>
          <w:bCs/>
          <w:sz w:val="22"/>
          <w:szCs w:val="22"/>
        </w:rPr>
        <w:t>Intergastra</w:t>
      </w:r>
      <w:proofErr w:type="spellEnd"/>
      <w:r w:rsidRPr="006659B2">
        <w:rPr>
          <w:rFonts w:ascii="Arial" w:hAnsi="Arial" w:cs="Arial"/>
          <w:bCs/>
          <w:sz w:val="22"/>
          <w:szCs w:val="22"/>
        </w:rPr>
        <w:t xml:space="preserve"> 2020 (Halle 9/9D40) voll auf ihre Kosten. </w:t>
      </w:r>
      <w:r w:rsidR="003A7C1E" w:rsidRPr="006659B2">
        <w:rPr>
          <w:rFonts w:ascii="Arial" w:hAnsi="Arial" w:cs="Arial"/>
          <w:bCs/>
          <w:sz w:val="22"/>
          <w:szCs w:val="22"/>
        </w:rPr>
        <w:t xml:space="preserve">Stellvertretend für das badische Weinland zeigen </w:t>
      </w:r>
      <w:r w:rsidRPr="006659B2">
        <w:rPr>
          <w:rFonts w:ascii="Arial" w:hAnsi="Arial" w:cs="Arial"/>
          <w:bCs/>
          <w:sz w:val="22"/>
          <w:szCs w:val="22"/>
        </w:rPr>
        <w:t xml:space="preserve">14 Mitglieder </w:t>
      </w:r>
      <w:r w:rsidR="0035110A" w:rsidRPr="006659B2">
        <w:rPr>
          <w:rFonts w:ascii="Arial" w:hAnsi="Arial" w:cs="Arial"/>
          <w:bCs/>
          <w:sz w:val="22"/>
          <w:szCs w:val="22"/>
        </w:rPr>
        <w:t xml:space="preserve">der </w:t>
      </w:r>
      <w:r w:rsidR="006659B2">
        <w:rPr>
          <w:rFonts w:ascii="Arial" w:hAnsi="Arial" w:cs="Arial"/>
          <w:bCs/>
          <w:sz w:val="22"/>
          <w:szCs w:val="22"/>
        </w:rPr>
        <w:t>Badische</w:t>
      </w:r>
      <w:r w:rsidR="006C7D56">
        <w:rPr>
          <w:rFonts w:ascii="Arial" w:hAnsi="Arial" w:cs="Arial"/>
          <w:bCs/>
          <w:sz w:val="22"/>
          <w:szCs w:val="22"/>
        </w:rPr>
        <w:t>r</w:t>
      </w:r>
      <w:r w:rsidR="006659B2">
        <w:rPr>
          <w:rFonts w:ascii="Arial" w:hAnsi="Arial" w:cs="Arial"/>
          <w:bCs/>
          <w:sz w:val="22"/>
          <w:szCs w:val="22"/>
        </w:rPr>
        <w:t xml:space="preserve"> Wein GmbH ihre </w:t>
      </w:r>
      <w:r w:rsidR="0035110A" w:rsidRPr="006659B2">
        <w:rPr>
          <w:rFonts w:ascii="Arial" w:hAnsi="Arial" w:cs="Arial"/>
          <w:bCs/>
          <w:sz w:val="22"/>
          <w:szCs w:val="22"/>
        </w:rPr>
        <w:t>aktuelle</w:t>
      </w:r>
      <w:r w:rsidR="006659B2">
        <w:rPr>
          <w:rFonts w:ascii="Arial" w:hAnsi="Arial" w:cs="Arial"/>
          <w:bCs/>
          <w:sz w:val="22"/>
          <w:szCs w:val="22"/>
        </w:rPr>
        <w:t>n</w:t>
      </w:r>
      <w:r w:rsidR="0035110A" w:rsidRPr="006659B2">
        <w:rPr>
          <w:rFonts w:ascii="Arial" w:hAnsi="Arial" w:cs="Arial"/>
          <w:bCs/>
          <w:sz w:val="22"/>
          <w:szCs w:val="22"/>
        </w:rPr>
        <w:t xml:space="preserve"> Produkthighlights</w:t>
      </w:r>
      <w:r w:rsidR="00640E85" w:rsidRPr="006659B2">
        <w:rPr>
          <w:rFonts w:ascii="Arial" w:hAnsi="Arial" w:cs="Arial"/>
          <w:bCs/>
          <w:sz w:val="22"/>
          <w:szCs w:val="22"/>
        </w:rPr>
        <w:t>, darunter</w:t>
      </w:r>
      <w:r w:rsidR="003A7C1E" w:rsidRPr="006659B2">
        <w:rPr>
          <w:rFonts w:ascii="Arial" w:hAnsi="Arial" w:cs="Arial"/>
          <w:bCs/>
          <w:sz w:val="22"/>
          <w:szCs w:val="22"/>
        </w:rPr>
        <w:t xml:space="preserve"> edle Tropfen mit so klingenden Namen wie</w:t>
      </w:r>
      <w:r w:rsidR="0035110A" w:rsidRPr="006659B2">
        <w:rPr>
          <w:rFonts w:ascii="Arial" w:hAnsi="Arial" w:cs="Arial"/>
          <w:bCs/>
          <w:sz w:val="22"/>
          <w:szCs w:val="22"/>
        </w:rPr>
        <w:t xml:space="preserve"> </w:t>
      </w:r>
      <w:r w:rsidR="003A7C1E" w:rsidRPr="006659B2">
        <w:rPr>
          <w:rFonts w:ascii="Arial" w:hAnsi="Arial" w:cs="Arial"/>
          <w:bCs/>
          <w:sz w:val="22"/>
          <w:szCs w:val="22"/>
        </w:rPr>
        <w:t>„</w:t>
      </w:r>
      <w:r w:rsidR="0035110A" w:rsidRPr="006659B2">
        <w:rPr>
          <w:rFonts w:ascii="Arial" w:hAnsi="Arial" w:cs="Arial"/>
          <w:bCs/>
          <w:sz w:val="22"/>
          <w:szCs w:val="22"/>
        </w:rPr>
        <w:t xml:space="preserve">Schöne </w:t>
      </w:r>
      <w:r w:rsidR="003A7C1E" w:rsidRPr="006659B2">
        <w:rPr>
          <w:rFonts w:ascii="Arial" w:hAnsi="Arial" w:cs="Arial"/>
          <w:bCs/>
          <w:sz w:val="22"/>
          <w:szCs w:val="22"/>
        </w:rPr>
        <w:t>Z</w:t>
      </w:r>
      <w:r w:rsidR="0035110A" w:rsidRPr="006659B2">
        <w:rPr>
          <w:rFonts w:ascii="Arial" w:hAnsi="Arial" w:cs="Arial"/>
          <w:bCs/>
          <w:sz w:val="22"/>
          <w:szCs w:val="22"/>
        </w:rPr>
        <w:t>eit</w:t>
      </w:r>
      <w:r w:rsidR="003A7C1E" w:rsidRPr="006659B2">
        <w:rPr>
          <w:rFonts w:ascii="Arial" w:hAnsi="Arial" w:cs="Arial"/>
          <w:bCs/>
          <w:sz w:val="22"/>
          <w:szCs w:val="22"/>
        </w:rPr>
        <w:t>“</w:t>
      </w:r>
      <w:r w:rsidR="0035110A" w:rsidRPr="006659B2">
        <w:rPr>
          <w:rFonts w:ascii="Arial" w:hAnsi="Arial" w:cs="Arial"/>
          <w:bCs/>
          <w:sz w:val="22"/>
          <w:szCs w:val="22"/>
        </w:rPr>
        <w:t xml:space="preserve">, </w:t>
      </w:r>
      <w:r w:rsidR="004429C4" w:rsidRPr="006659B2">
        <w:rPr>
          <w:rFonts w:ascii="Arial" w:hAnsi="Arial" w:cs="Arial"/>
          <w:bCs/>
          <w:sz w:val="22"/>
          <w:szCs w:val="22"/>
        </w:rPr>
        <w:t>„</w:t>
      </w:r>
      <w:r w:rsidR="00995196" w:rsidRPr="006659B2">
        <w:rPr>
          <w:rFonts w:ascii="Arial" w:hAnsi="Arial" w:cs="Arial"/>
          <w:bCs/>
          <w:sz w:val="22"/>
          <w:szCs w:val="22"/>
        </w:rPr>
        <w:t>Engelsstaub</w:t>
      </w:r>
      <w:r w:rsidR="004429C4" w:rsidRPr="006659B2">
        <w:rPr>
          <w:rFonts w:ascii="Arial" w:hAnsi="Arial" w:cs="Arial"/>
          <w:bCs/>
          <w:sz w:val="22"/>
          <w:szCs w:val="22"/>
        </w:rPr>
        <w:t xml:space="preserve">“, „Glücksfeder“, </w:t>
      </w:r>
      <w:r w:rsidR="003A7C1E" w:rsidRPr="006659B2">
        <w:rPr>
          <w:rFonts w:ascii="Arial" w:hAnsi="Arial" w:cs="Arial"/>
          <w:bCs/>
          <w:sz w:val="22"/>
          <w:szCs w:val="22"/>
        </w:rPr>
        <w:t xml:space="preserve">„Vulkankracher“ </w:t>
      </w:r>
      <w:r w:rsidR="005D0799" w:rsidRPr="006659B2">
        <w:rPr>
          <w:rFonts w:ascii="Arial" w:hAnsi="Arial" w:cs="Arial"/>
          <w:bCs/>
          <w:sz w:val="22"/>
          <w:szCs w:val="22"/>
        </w:rPr>
        <w:t>oder „Steak trifft Wein“</w:t>
      </w:r>
      <w:r w:rsidR="004429C4" w:rsidRPr="006659B2">
        <w:rPr>
          <w:rFonts w:ascii="Arial" w:hAnsi="Arial" w:cs="Arial"/>
          <w:bCs/>
          <w:sz w:val="22"/>
          <w:szCs w:val="22"/>
        </w:rPr>
        <w:t>.</w:t>
      </w:r>
    </w:p>
    <w:p w14:paraId="08C30460" w14:textId="36082FE3" w:rsidR="006659B2" w:rsidRDefault="006659B2" w:rsidP="0037787A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3F82179" w14:textId="35C1DC3E" w:rsidR="006659B2" w:rsidRPr="006659B2" w:rsidRDefault="006659B2" w:rsidP="006659B2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59B2">
        <w:rPr>
          <w:rFonts w:ascii="Arial" w:hAnsi="Arial" w:cs="Arial"/>
          <w:color w:val="000000"/>
          <w:sz w:val="22"/>
          <w:szCs w:val="22"/>
        </w:rPr>
        <w:t xml:space="preserve">„Nach dem tollen Erfolg bei der </w:t>
      </w:r>
      <w:proofErr w:type="spellStart"/>
      <w:r w:rsidRPr="006659B2">
        <w:rPr>
          <w:rFonts w:ascii="Arial" w:hAnsi="Arial" w:cs="Arial"/>
          <w:color w:val="000000"/>
          <w:sz w:val="22"/>
          <w:szCs w:val="22"/>
        </w:rPr>
        <w:t>Intergastra</w:t>
      </w:r>
      <w:proofErr w:type="spellEnd"/>
      <w:r w:rsidRPr="006659B2">
        <w:rPr>
          <w:rFonts w:ascii="Arial" w:hAnsi="Arial" w:cs="Arial"/>
          <w:color w:val="000000"/>
          <w:sz w:val="22"/>
          <w:szCs w:val="22"/>
        </w:rPr>
        <w:t xml:space="preserve"> 2018 freue ich mich, dass wir erneut dabei sind – diesmal mit einem größeren Stand und noch mehr engagierten Mitgliedern“, sagt Christina Lauber, Geschäftsführerin der Badischer Wein GmbH. „So können wir die große Vielfalt und exzellente Qualität </w:t>
      </w:r>
      <w:r w:rsidR="006B7821">
        <w:rPr>
          <w:rFonts w:ascii="Arial" w:hAnsi="Arial" w:cs="Arial"/>
          <w:color w:val="000000"/>
          <w:sz w:val="22"/>
          <w:szCs w:val="22"/>
        </w:rPr>
        <w:t>b</w:t>
      </w:r>
      <w:r w:rsidR="006B7821" w:rsidRPr="006659B2">
        <w:rPr>
          <w:rFonts w:ascii="Arial" w:hAnsi="Arial" w:cs="Arial"/>
          <w:color w:val="000000"/>
          <w:sz w:val="22"/>
          <w:szCs w:val="22"/>
        </w:rPr>
        <w:t xml:space="preserve">adischer 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Weine einem breiten </w:t>
      </w:r>
      <w:r w:rsidR="006C7D56">
        <w:rPr>
          <w:rFonts w:ascii="Arial" w:hAnsi="Arial" w:cs="Arial"/>
          <w:color w:val="000000"/>
          <w:sz w:val="22"/>
          <w:szCs w:val="22"/>
        </w:rPr>
        <w:t>Fach</w:t>
      </w:r>
      <w:r w:rsidR="006B7821">
        <w:rPr>
          <w:rFonts w:ascii="Arial" w:hAnsi="Arial" w:cs="Arial"/>
          <w:color w:val="000000"/>
          <w:sz w:val="22"/>
          <w:szCs w:val="22"/>
        </w:rPr>
        <w:t>p</w:t>
      </w:r>
      <w:r w:rsidRPr="006659B2">
        <w:rPr>
          <w:rFonts w:ascii="Arial" w:hAnsi="Arial" w:cs="Arial"/>
          <w:color w:val="000000"/>
          <w:sz w:val="22"/>
          <w:szCs w:val="22"/>
        </w:rPr>
        <w:t>ublikum</w:t>
      </w:r>
      <w:r w:rsidR="006C7D56">
        <w:rPr>
          <w:rFonts w:ascii="Arial" w:hAnsi="Arial" w:cs="Arial"/>
          <w:color w:val="000000"/>
          <w:sz w:val="22"/>
          <w:szCs w:val="22"/>
        </w:rPr>
        <w:t xml:space="preserve"> aus Gastronomie und Handel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 vorstellen.“</w:t>
      </w:r>
    </w:p>
    <w:p w14:paraId="59939AB2" w14:textId="77777777" w:rsidR="00D410A6" w:rsidRPr="006659B2" w:rsidRDefault="00D410A6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3E8455C" w14:textId="7AA8ADFE" w:rsidR="000477AF" w:rsidRPr="006659B2" w:rsidRDefault="000477AF" w:rsidP="0037787A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659B2">
        <w:rPr>
          <w:rFonts w:ascii="Arial" w:hAnsi="Arial" w:cs="Arial"/>
          <w:b/>
          <w:color w:val="000000"/>
          <w:sz w:val="22"/>
          <w:szCs w:val="22"/>
        </w:rPr>
        <w:t>Beste Qualität und zeitgemäßer Genuss</w:t>
      </w:r>
    </w:p>
    <w:p w14:paraId="73AC1A92" w14:textId="6FDA29F2" w:rsidR="00F01BA0" w:rsidRDefault="006659B2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Als</w:t>
      </w:r>
      <w:r w:rsidR="00D410A6" w:rsidRPr="006659B2">
        <w:rPr>
          <w:rFonts w:ascii="Arial" w:hAnsi="Arial" w:cs="Arial"/>
          <w:color w:val="000000"/>
          <w:sz w:val="22"/>
          <w:szCs w:val="22"/>
        </w:rPr>
        <w:t xml:space="preserve"> wärmste und sonnenreichst</w:t>
      </w:r>
      <w:r>
        <w:rPr>
          <w:rFonts w:ascii="Arial" w:hAnsi="Arial" w:cs="Arial"/>
          <w:color w:val="000000"/>
          <w:sz w:val="22"/>
          <w:szCs w:val="22"/>
        </w:rPr>
        <w:t xml:space="preserve">e Region Deutschlands bietet das badische Weinland </w:t>
      </w:r>
      <w:r w:rsidR="00D410A6" w:rsidRPr="006659B2">
        <w:rPr>
          <w:rFonts w:ascii="Arial" w:hAnsi="Arial" w:cs="Arial"/>
          <w:color w:val="000000"/>
          <w:sz w:val="22"/>
          <w:szCs w:val="22"/>
        </w:rPr>
        <w:t xml:space="preserve">den Winzern beste Voraussetzungen für herausragende Weine. </w:t>
      </w:r>
      <w:r w:rsidR="00F208BB" w:rsidRPr="006659B2">
        <w:rPr>
          <w:rFonts w:ascii="Arial" w:hAnsi="Arial" w:cs="Arial"/>
          <w:color w:val="000000"/>
          <w:sz w:val="22"/>
          <w:szCs w:val="22"/>
        </w:rPr>
        <w:t>Entsprechend hoch ist die Qualität der Erzeugnisse</w:t>
      </w:r>
      <w:r w:rsidR="00145BF8">
        <w:rPr>
          <w:rFonts w:ascii="Arial" w:hAnsi="Arial" w:cs="Arial"/>
          <w:color w:val="000000"/>
          <w:sz w:val="22"/>
          <w:szCs w:val="22"/>
        </w:rPr>
        <w:t>,</w:t>
      </w:r>
      <w:r w:rsidR="00F208BB" w:rsidRPr="006659B2">
        <w:rPr>
          <w:rFonts w:ascii="Arial" w:hAnsi="Arial" w:cs="Arial"/>
          <w:color w:val="000000"/>
          <w:sz w:val="22"/>
          <w:szCs w:val="22"/>
        </w:rPr>
        <w:t xml:space="preserve"> wie </w:t>
      </w:r>
      <w:r w:rsidR="00F01BA0" w:rsidRPr="006659B2">
        <w:rPr>
          <w:rFonts w:ascii="Arial" w:hAnsi="Arial" w:cs="Arial"/>
          <w:color w:val="000000"/>
          <w:sz w:val="22"/>
          <w:szCs w:val="22"/>
        </w:rPr>
        <w:t xml:space="preserve">zahlreiche Auszeichnungen und Prämierungen zeigen. </w:t>
      </w:r>
    </w:p>
    <w:p w14:paraId="0B9B2191" w14:textId="59FDBA3C" w:rsidR="006659B2" w:rsidRDefault="006659B2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5DE6DC1" w14:textId="77777777" w:rsidR="006659B2" w:rsidRPr="006659B2" w:rsidRDefault="006659B2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95A5A1F" w14:textId="35A9120D" w:rsidR="000477AF" w:rsidRDefault="000477AF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2264CAC" w14:textId="77777777" w:rsidR="006659B2" w:rsidRPr="006659B2" w:rsidRDefault="006659B2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5F023DB" w14:textId="09BA5B91" w:rsidR="00F01BA0" w:rsidRPr="006659B2" w:rsidRDefault="00F01BA0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59B2">
        <w:rPr>
          <w:rFonts w:ascii="Arial" w:hAnsi="Arial" w:cs="Arial"/>
          <w:sz w:val="22"/>
          <w:szCs w:val="22"/>
        </w:rPr>
        <w:t>Die Alde Gott Winzer Schwarzwald eG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 erhielt 2019 unter anderem den</w:t>
      </w:r>
      <w:r w:rsidR="003807D9" w:rsidRPr="006659B2">
        <w:rPr>
          <w:rFonts w:ascii="Arial" w:hAnsi="Arial" w:cs="Arial"/>
          <w:color w:val="000000"/>
          <w:sz w:val="22"/>
          <w:szCs w:val="22"/>
        </w:rPr>
        <w:t xml:space="preserve"> Ehrenpreis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 der Wirtschaft bei der Gebietsweinprämierung des</w:t>
      </w:r>
      <w:r w:rsidR="00F27615" w:rsidRPr="006659B2">
        <w:rPr>
          <w:rFonts w:ascii="Arial" w:hAnsi="Arial" w:cs="Arial"/>
          <w:color w:val="000000"/>
          <w:sz w:val="22"/>
          <w:szCs w:val="22"/>
        </w:rPr>
        <w:t xml:space="preserve"> Badischen Weinbauverbands. Etwa m</w:t>
      </w:r>
      <w:r w:rsidRPr="006659B2">
        <w:rPr>
          <w:rFonts w:ascii="Arial" w:hAnsi="Arial" w:cs="Arial"/>
          <w:color w:val="000000"/>
          <w:sz w:val="22"/>
          <w:szCs w:val="22"/>
        </w:rPr>
        <w:t>it dem vollmundigen Rotwein „Steak trifft Wein“ präsentiert der Winzer in Stuttgart zeitgemäßen Schwarzwälder Weingenuss.</w:t>
      </w:r>
    </w:p>
    <w:p w14:paraId="6A7D4EA6" w14:textId="77777777" w:rsidR="00F01BA0" w:rsidRPr="006659B2" w:rsidRDefault="00F01BA0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43F280B" w14:textId="4EA937FD" w:rsidR="00F01BA0" w:rsidRPr="006659B2" w:rsidRDefault="003807D9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59B2">
        <w:rPr>
          <w:rFonts w:ascii="Arial" w:hAnsi="Arial" w:cs="Arial"/>
          <w:color w:val="000000"/>
          <w:sz w:val="22"/>
          <w:szCs w:val="22"/>
        </w:rPr>
        <w:t>Buchstäblich e</w:t>
      </w:r>
      <w:r w:rsidR="00140300" w:rsidRPr="006659B2">
        <w:rPr>
          <w:rFonts w:ascii="Arial" w:hAnsi="Arial" w:cs="Arial"/>
          <w:color w:val="000000"/>
          <w:sz w:val="22"/>
          <w:szCs w:val="22"/>
        </w:rPr>
        <w:t xml:space="preserve">ine „Schöne Zeit“ serviert 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die </w:t>
      </w:r>
      <w:proofErr w:type="spellStart"/>
      <w:r w:rsidRPr="006659B2">
        <w:rPr>
          <w:rFonts w:ascii="Arial" w:hAnsi="Arial" w:cs="Arial"/>
          <w:color w:val="000000"/>
          <w:sz w:val="22"/>
          <w:szCs w:val="22"/>
        </w:rPr>
        <w:t>Durbacher</w:t>
      </w:r>
      <w:proofErr w:type="spellEnd"/>
      <w:r w:rsidRPr="006659B2">
        <w:rPr>
          <w:rFonts w:ascii="Arial" w:hAnsi="Arial" w:cs="Arial"/>
          <w:color w:val="000000"/>
          <w:sz w:val="22"/>
          <w:szCs w:val="22"/>
        </w:rPr>
        <w:t xml:space="preserve"> Winzergenossenschaft am Messestand. Mit </w:t>
      </w:r>
      <w:r w:rsidR="00FE1679" w:rsidRPr="006659B2">
        <w:rPr>
          <w:rFonts w:ascii="Arial" w:hAnsi="Arial" w:cs="Arial"/>
          <w:color w:val="000000"/>
          <w:sz w:val="22"/>
          <w:szCs w:val="22"/>
        </w:rPr>
        <w:t xml:space="preserve">erneut 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zwei roten Trauben im </w:t>
      </w:r>
      <w:r w:rsidR="00C3165B" w:rsidRPr="006659B2">
        <w:rPr>
          <w:rFonts w:ascii="Arial" w:hAnsi="Arial" w:cs="Arial"/>
          <w:color w:val="000000"/>
          <w:sz w:val="22"/>
          <w:szCs w:val="22"/>
        </w:rPr>
        <w:t>„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Gault </w:t>
      </w:r>
      <w:proofErr w:type="spellStart"/>
      <w:r w:rsidRPr="006659B2">
        <w:rPr>
          <w:rFonts w:ascii="Arial" w:hAnsi="Arial" w:cs="Arial"/>
          <w:color w:val="000000"/>
          <w:sz w:val="22"/>
          <w:szCs w:val="22"/>
        </w:rPr>
        <w:t>Millau</w:t>
      </w:r>
      <w:proofErr w:type="spellEnd"/>
      <w:r w:rsidR="00C3165B" w:rsidRPr="006659B2">
        <w:rPr>
          <w:rFonts w:ascii="Arial" w:hAnsi="Arial" w:cs="Arial"/>
          <w:color w:val="000000"/>
          <w:sz w:val="22"/>
          <w:szCs w:val="22"/>
        </w:rPr>
        <w:t>“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 2020 freuen sich die </w:t>
      </w:r>
      <w:proofErr w:type="spellStart"/>
      <w:r w:rsidRPr="006659B2">
        <w:rPr>
          <w:rFonts w:ascii="Arial" w:hAnsi="Arial" w:cs="Arial"/>
          <w:color w:val="000000"/>
          <w:sz w:val="22"/>
          <w:szCs w:val="22"/>
        </w:rPr>
        <w:t>Durbacher</w:t>
      </w:r>
      <w:proofErr w:type="spellEnd"/>
      <w:r w:rsidRPr="006659B2">
        <w:rPr>
          <w:rFonts w:ascii="Arial" w:hAnsi="Arial" w:cs="Arial"/>
          <w:color w:val="000000"/>
          <w:sz w:val="22"/>
          <w:szCs w:val="22"/>
        </w:rPr>
        <w:t xml:space="preserve"> aktuell über die höchste Auszeichnung für eine Genossenschaft in Deutschland.</w:t>
      </w:r>
    </w:p>
    <w:p w14:paraId="012DAC1E" w14:textId="77777777" w:rsidR="00E42C81" w:rsidRPr="006659B2" w:rsidRDefault="00E42C81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427F40B" w14:textId="3739E129" w:rsidR="000477AF" w:rsidRPr="006659B2" w:rsidRDefault="000477AF" w:rsidP="0037787A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659B2">
        <w:rPr>
          <w:rFonts w:ascii="Arial" w:hAnsi="Arial" w:cs="Arial"/>
          <w:b/>
          <w:color w:val="000000"/>
          <w:sz w:val="22"/>
          <w:szCs w:val="22"/>
        </w:rPr>
        <w:t>Fußball</w:t>
      </w:r>
      <w:r w:rsidR="00AA56A9" w:rsidRPr="006659B2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6659B2">
        <w:rPr>
          <w:rFonts w:ascii="Arial" w:hAnsi="Arial" w:cs="Arial"/>
          <w:b/>
          <w:color w:val="000000"/>
          <w:sz w:val="22"/>
          <w:szCs w:val="22"/>
        </w:rPr>
        <w:t>Feinschmecker</w:t>
      </w:r>
      <w:r w:rsidR="006659B2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="00AA56A9" w:rsidRPr="006659B2">
        <w:rPr>
          <w:rFonts w:ascii="Arial" w:hAnsi="Arial" w:cs="Arial"/>
          <w:b/>
          <w:color w:val="000000"/>
          <w:sz w:val="22"/>
          <w:szCs w:val="22"/>
        </w:rPr>
        <w:t>Staatsehren</w:t>
      </w:r>
      <w:r w:rsidR="006659B2">
        <w:rPr>
          <w:rFonts w:ascii="Arial" w:hAnsi="Arial" w:cs="Arial"/>
          <w:b/>
          <w:color w:val="000000"/>
          <w:sz w:val="22"/>
          <w:szCs w:val="22"/>
        </w:rPr>
        <w:t xml:space="preserve"> und vieles mehr</w:t>
      </w:r>
    </w:p>
    <w:p w14:paraId="50309C2A" w14:textId="74B7BA82" w:rsidR="00E42C81" w:rsidRPr="006659B2" w:rsidRDefault="00E42C81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59B2">
        <w:rPr>
          <w:rFonts w:ascii="Arial" w:hAnsi="Arial" w:cs="Arial"/>
          <w:color w:val="000000"/>
          <w:sz w:val="22"/>
          <w:szCs w:val="22"/>
        </w:rPr>
        <w:t xml:space="preserve">Als </w:t>
      </w:r>
      <w:r w:rsidR="00995196" w:rsidRPr="006659B2">
        <w:rPr>
          <w:rFonts w:ascii="Arial" w:hAnsi="Arial" w:cs="Arial"/>
          <w:color w:val="000000"/>
          <w:sz w:val="22"/>
          <w:szCs w:val="22"/>
        </w:rPr>
        <w:t>„</w:t>
      </w:r>
      <w:r w:rsidRPr="006659B2">
        <w:rPr>
          <w:rFonts w:ascii="Arial" w:hAnsi="Arial" w:cs="Arial"/>
          <w:color w:val="000000"/>
          <w:sz w:val="22"/>
          <w:szCs w:val="22"/>
        </w:rPr>
        <w:t>aufstrebend</w:t>
      </w:r>
      <w:r w:rsidR="00995196" w:rsidRPr="006659B2">
        <w:rPr>
          <w:rFonts w:ascii="Arial" w:hAnsi="Arial" w:cs="Arial"/>
          <w:color w:val="000000"/>
          <w:sz w:val="22"/>
          <w:szCs w:val="22"/>
        </w:rPr>
        <w:t>“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 mit einer roten Traube hat der </w:t>
      </w:r>
      <w:r w:rsidR="00C3165B" w:rsidRPr="006659B2">
        <w:rPr>
          <w:rFonts w:ascii="Arial" w:hAnsi="Arial" w:cs="Arial"/>
          <w:color w:val="000000"/>
          <w:sz w:val="22"/>
          <w:szCs w:val="22"/>
        </w:rPr>
        <w:t>„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Gault </w:t>
      </w:r>
      <w:proofErr w:type="spellStart"/>
      <w:r w:rsidRPr="006659B2">
        <w:rPr>
          <w:rFonts w:ascii="Arial" w:hAnsi="Arial" w:cs="Arial"/>
          <w:color w:val="000000"/>
          <w:sz w:val="22"/>
          <w:szCs w:val="22"/>
        </w:rPr>
        <w:t>Millau</w:t>
      </w:r>
      <w:proofErr w:type="spellEnd"/>
      <w:r w:rsidR="00C3165B" w:rsidRPr="006659B2">
        <w:rPr>
          <w:rFonts w:ascii="Arial" w:hAnsi="Arial" w:cs="Arial"/>
          <w:color w:val="000000"/>
          <w:sz w:val="22"/>
          <w:szCs w:val="22"/>
        </w:rPr>
        <w:t>“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 2020 das Staatsweingut Karlsruhe Durlach bewertet. </w:t>
      </w:r>
      <w:r w:rsidR="00CD35A6" w:rsidRPr="006659B2">
        <w:rPr>
          <w:rFonts w:ascii="Arial" w:hAnsi="Arial" w:cs="Arial"/>
          <w:color w:val="000000"/>
          <w:sz w:val="22"/>
          <w:szCs w:val="22"/>
        </w:rPr>
        <w:t>Die Qualität der Erzeugnisse hat auch den Deutschen Fußball Bund</w:t>
      </w:r>
      <w:r w:rsidR="00344154">
        <w:rPr>
          <w:rFonts w:ascii="Arial" w:hAnsi="Arial" w:cs="Arial"/>
          <w:color w:val="000000"/>
          <w:sz w:val="22"/>
          <w:szCs w:val="22"/>
        </w:rPr>
        <w:t xml:space="preserve"> (DFB)</w:t>
      </w:r>
      <w:r w:rsidR="00CD35A6" w:rsidRPr="006659B2">
        <w:rPr>
          <w:rFonts w:ascii="Arial" w:hAnsi="Arial" w:cs="Arial"/>
          <w:color w:val="000000"/>
          <w:sz w:val="22"/>
          <w:szCs w:val="22"/>
        </w:rPr>
        <w:t xml:space="preserve"> überzeugt. Der Riesling Sekt Brut wird bei Heimspielen der Nationalmannschaft im VIP-Bereich gereicht. </w:t>
      </w:r>
    </w:p>
    <w:p w14:paraId="19C71B6B" w14:textId="49E7DD73" w:rsidR="0072551A" w:rsidRPr="006659B2" w:rsidRDefault="0072551A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BA9DFBB" w14:textId="3C4A17D1" w:rsidR="00AA56A9" w:rsidRPr="006659B2" w:rsidRDefault="00AA56A9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59B2">
        <w:rPr>
          <w:rFonts w:ascii="Arial" w:hAnsi="Arial" w:cs="Arial"/>
          <w:color w:val="000000"/>
          <w:sz w:val="22"/>
          <w:szCs w:val="22"/>
        </w:rPr>
        <w:t xml:space="preserve">Der </w:t>
      </w:r>
      <w:proofErr w:type="spellStart"/>
      <w:r w:rsidRPr="006659B2">
        <w:rPr>
          <w:rFonts w:ascii="Arial" w:hAnsi="Arial" w:cs="Arial"/>
          <w:color w:val="000000"/>
          <w:sz w:val="22"/>
          <w:szCs w:val="22"/>
        </w:rPr>
        <w:t>Sasbacher</w:t>
      </w:r>
      <w:proofErr w:type="spellEnd"/>
      <w:r w:rsidRPr="006659B2">
        <w:rPr>
          <w:rFonts w:ascii="Arial" w:hAnsi="Arial" w:cs="Arial"/>
          <w:color w:val="000000"/>
          <w:sz w:val="22"/>
          <w:szCs w:val="22"/>
        </w:rPr>
        <w:t xml:space="preserve"> Winzerkeller freut sich ebenfalls über die </w:t>
      </w:r>
      <w:proofErr w:type="spellStart"/>
      <w:r w:rsidRPr="006659B2">
        <w:rPr>
          <w:rFonts w:ascii="Arial" w:hAnsi="Arial" w:cs="Arial"/>
          <w:color w:val="000000"/>
          <w:sz w:val="22"/>
          <w:szCs w:val="22"/>
        </w:rPr>
        <w:t>Auszeichung</w:t>
      </w:r>
      <w:proofErr w:type="spellEnd"/>
      <w:r w:rsidRPr="006659B2">
        <w:rPr>
          <w:rFonts w:ascii="Arial" w:hAnsi="Arial" w:cs="Arial"/>
          <w:color w:val="000000"/>
          <w:sz w:val="22"/>
          <w:szCs w:val="22"/>
        </w:rPr>
        <w:t xml:space="preserve"> als „Aufsteiger“ mit einer roten Traube im </w:t>
      </w:r>
      <w:r w:rsidR="006B7821">
        <w:rPr>
          <w:rFonts w:ascii="Arial" w:hAnsi="Arial" w:cs="Arial"/>
          <w:color w:val="000000"/>
          <w:sz w:val="22"/>
          <w:szCs w:val="22"/>
        </w:rPr>
        <w:t>„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Gault </w:t>
      </w:r>
      <w:proofErr w:type="spellStart"/>
      <w:r w:rsidRPr="006659B2">
        <w:rPr>
          <w:rFonts w:ascii="Arial" w:hAnsi="Arial" w:cs="Arial"/>
          <w:color w:val="000000"/>
          <w:sz w:val="22"/>
          <w:szCs w:val="22"/>
        </w:rPr>
        <w:t>Millau</w:t>
      </w:r>
      <w:proofErr w:type="spellEnd"/>
      <w:r w:rsidRPr="006659B2">
        <w:rPr>
          <w:rFonts w:ascii="Arial" w:hAnsi="Arial" w:cs="Arial"/>
          <w:color w:val="000000"/>
          <w:sz w:val="22"/>
          <w:szCs w:val="22"/>
        </w:rPr>
        <w:t xml:space="preserve">“ 2020 und </w:t>
      </w:r>
      <w:r w:rsidR="00A4799B" w:rsidRPr="006659B2">
        <w:rPr>
          <w:rFonts w:ascii="Arial" w:hAnsi="Arial" w:cs="Arial"/>
          <w:color w:val="000000"/>
          <w:sz w:val="22"/>
          <w:szCs w:val="22"/>
        </w:rPr>
        <w:t>über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 </w:t>
      </w:r>
      <w:r w:rsidR="00A4799B" w:rsidRPr="006659B2">
        <w:rPr>
          <w:rFonts w:ascii="Arial" w:hAnsi="Arial" w:cs="Arial"/>
          <w:color w:val="000000"/>
          <w:sz w:val="22"/>
          <w:szCs w:val="22"/>
        </w:rPr>
        <w:t xml:space="preserve">den Landesehrenpreis der Badischen Gebietsweinprämierung. Mit im Gepäck haben die </w:t>
      </w:r>
      <w:proofErr w:type="spellStart"/>
      <w:r w:rsidR="00A4799B" w:rsidRPr="006659B2">
        <w:rPr>
          <w:rFonts w:ascii="Arial" w:hAnsi="Arial" w:cs="Arial"/>
          <w:color w:val="000000"/>
          <w:sz w:val="22"/>
          <w:szCs w:val="22"/>
        </w:rPr>
        <w:t>Sasbacher</w:t>
      </w:r>
      <w:proofErr w:type="spellEnd"/>
      <w:r w:rsidR="00A4799B" w:rsidRPr="006659B2">
        <w:rPr>
          <w:rFonts w:ascii="Arial" w:hAnsi="Arial" w:cs="Arial"/>
          <w:color w:val="000000"/>
          <w:sz w:val="22"/>
          <w:szCs w:val="22"/>
        </w:rPr>
        <w:t xml:space="preserve"> unter anderem ihre Edition </w:t>
      </w:r>
      <w:proofErr w:type="spellStart"/>
      <w:r w:rsidR="00A4799B" w:rsidRPr="006659B2">
        <w:rPr>
          <w:rFonts w:ascii="Arial" w:hAnsi="Arial" w:cs="Arial"/>
          <w:color w:val="000000"/>
          <w:sz w:val="22"/>
          <w:szCs w:val="22"/>
        </w:rPr>
        <w:t>Orchidea</w:t>
      </w:r>
      <w:proofErr w:type="spellEnd"/>
      <w:r w:rsidR="00A4799B" w:rsidRPr="006659B2">
        <w:rPr>
          <w:rFonts w:ascii="Arial" w:hAnsi="Arial" w:cs="Arial"/>
          <w:color w:val="000000"/>
          <w:sz w:val="22"/>
          <w:szCs w:val="22"/>
        </w:rPr>
        <w:t xml:space="preserve"> </w:t>
      </w:r>
      <w:r w:rsidR="006B7821">
        <w:rPr>
          <w:rFonts w:ascii="Arial" w:hAnsi="Arial" w:cs="Arial"/>
          <w:color w:val="000000"/>
          <w:sz w:val="22"/>
          <w:szCs w:val="22"/>
        </w:rPr>
        <w:t xml:space="preserve">– </w:t>
      </w:r>
      <w:r w:rsidR="00A4799B" w:rsidRPr="006659B2">
        <w:rPr>
          <w:rFonts w:ascii="Arial" w:hAnsi="Arial" w:cs="Arial"/>
          <w:color w:val="000000"/>
          <w:sz w:val="22"/>
          <w:szCs w:val="22"/>
        </w:rPr>
        <w:t xml:space="preserve">einen Qualitätswein der ganz besonderen Art. </w:t>
      </w:r>
    </w:p>
    <w:p w14:paraId="748D38C8" w14:textId="77777777" w:rsidR="00A4799B" w:rsidRPr="006659B2" w:rsidRDefault="00A4799B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CDE4EE8" w14:textId="7D5C0DCF" w:rsidR="00F27615" w:rsidRPr="006659B2" w:rsidRDefault="004C4642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59B2">
        <w:rPr>
          <w:rFonts w:ascii="Arial" w:hAnsi="Arial" w:cs="Arial"/>
          <w:color w:val="000000"/>
          <w:sz w:val="22"/>
          <w:szCs w:val="22"/>
        </w:rPr>
        <w:t>D</w:t>
      </w:r>
      <w:r w:rsidR="000E0447" w:rsidRPr="006659B2">
        <w:rPr>
          <w:rFonts w:ascii="Arial" w:hAnsi="Arial" w:cs="Arial"/>
          <w:color w:val="000000"/>
          <w:sz w:val="22"/>
          <w:szCs w:val="22"/>
        </w:rPr>
        <w:t>as Gourmet-Magazin „D</w:t>
      </w:r>
      <w:r w:rsidRPr="006659B2">
        <w:rPr>
          <w:rFonts w:ascii="Arial" w:hAnsi="Arial" w:cs="Arial"/>
          <w:color w:val="000000"/>
          <w:sz w:val="22"/>
          <w:szCs w:val="22"/>
        </w:rPr>
        <w:t>er Feinschmecker</w:t>
      </w:r>
      <w:r w:rsidR="000E0447" w:rsidRPr="006659B2">
        <w:rPr>
          <w:rFonts w:ascii="Arial" w:hAnsi="Arial" w:cs="Arial"/>
          <w:color w:val="000000"/>
          <w:sz w:val="22"/>
          <w:szCs w:val="22"/>
        </w:rPr>
        <w:t>“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 hat </w:t>
      </w:r>
      <w:r w:rsidR="006C7D56">
        <w:rPr>
          <w:rFonts w:ascii="Arial" w:hAnsi="Arial" w:cs="Arial"/>
          <w:color w:val="000000"/>
          <w:sz w:val="22"/>
          <w:szCs w:val="22"/>
        </w:rPr>
        <w:t>das</w:t>
      </w:r>
      <w:r w:rsidR="006C7D56" w:rsidRPr="006659B2">
        <w:rPr>
          <w:rFonts w:ascii="Arial" w:hAnsi="Arial" w:cs="Arial"/>
          <w:color w:val="000000"/>
          <w:sz w:val="22"/>
          <w:szCs w:val="22"/>
        </w:rPr>
        <w:t xml:space="preserve"> </w:t>
      </w:r>
      <w:r w:rsidR="006C7D56">
        <w:rPr>
          <w:rFonts w:ascii="Arial" w:hAnsi="Arial" w:cs="Arial"/>
          <w:color w:val="000000"/>
          <w:sz w:val="22"/>
          <w:szCs w:val="22"/>
        </w:rPr>
        <w:t xml:space="preserve">Weingut </w:t>
      </w:r>
      <w:proofErr w:type="spellStart"/>
      <w:r w:rsidR="00F27615" w:rsidRPr="006659B2">
        <w:rPr>
          <w:rFonts w:ascii="Arial" w:hAnsi="Arial" w:cs="Arial"/>
          <w:color w:val="000000"/>
          <w:sz w:val="22"/>
          <w:szCs w:val="22"/>
        </w:rPr>
        <w:t>Nägelsförst</w:t>
      </w:r>
      <w:proofErr w:type="spellEnd"/>
      <w:r w:rsidR="00F27615" w:rsidRPr="006659B2">
        <w:rPr>
          <w:rFonts w:ascii="Arial" w:hAnsi="Arial" w:cs="Arial"/>
          <w:color w:val="000000"/>
          <w:sz w:val="22"/>
          <w:szCs w:val="22"/>
        </w:rPr>
        <w:t xml:space="preserve"> zu </w:t>
      </w:r>
      <w:r w:rsidR="00145BF8">
        <w:rPr>
          <w:rFonts w:ascii="Arial" w:hAnsi="Arial" w:cs="Arial"/>
          <w:color w:val="000000"/>
          <w:sz w:val="22"/>
          <w:szCs w:val="22"/>
        </w:rPr>
        <w:t>einem der</w:t>
      </w:r>
      <w:r w:rsidR="00145BF8" w:rsidRPr="006659B2">
        <w:rPr>
          <w:rFonts w:ascii="Arial" w:hAnsi="Arial" w:cs="Arial"/>
          <w:color w:val="000000"/>
          <w:sz w:val="22"/>
          <w:szCs w:val="22"/>
        </w:rPr>
        <w:t xml:space="preserve"> </w:t>
      </w:r>
      <w:r w:rsidR="00F27615" w:rsidRPr="006659B2">
        <w:rPr>
          <w:rFonts w:ascii="Arial" w:hAnsi="Arial" w:cs="Arial"/>
          <w:color w:val="000000"/>
          <w:sz w:val="22"/>
          <w:szCs w:val="22"/>
        </w:rPr>
        <w:t>besten Weingüter Deutschlands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 2020 gewählt. Viele der Träume im Glas, wie zum Beispiel der Pinot Noir </w:t>
      </w:r>
      <w:r w:rsidR="00DF5174" w:rsidRPr="006659B2">
        <w:rPr>
          <w:rFonts w:ascii="Arial" w:hAnsi="Arial" w:cs="Arial"/>
          <w:color w:val="000000"/>
          <w:sz w:val="22"/>
          <w:szCs w:val="22"/>
        </w:rPr>
        <w:t>„</w:t>
      </w:r>
      <w:r w:rsidRPr="006659B2">
        <w:rPr>
          <w:rFonts w:ascii="Arial" w:hAnsi="Arial" w:cs="Arial"/>
          <w:color w:val="000000"/>
          <w:sz w:val="22"/>
          <w:szCs w:val="22"/>
        </w:rPr>
        <w:t>Engelsstaub</w:t>
      </w:r>
      <w:r w:rsidR="00DF5174" w:rsidRPr="006659B2">
        <w:rPr>
          <w:rFonts w:ascii="Arial" w:hAnsi="Arial" w:cs="Arial"/>
          <w:color w:val="000000"/>
          <w:sz w:val="22"/>
          <w:szCs w:val="22"/>
        </w:rPr>
        <w:t>“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, </w:t>
      </w:r>
      <w:r w:rsidR="000E0447" w:rsidRPr="006659B2">
        <w:rPr>
          <w:rFonts w:ascii="Arial" w:hAnsi="Arial" w:cs="Arial"/>
          <w:color w:val="000000"/>
          <w:sz w:val="22"/>
          <w:szCs w:val="22"/>
        </w:rPr>
        <w:t>können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 auf der </w:t>
      </w:r>
      <w:proofErr w:type="spellStart"/>
      <w:r w:rsidRPr="006659B2">
        <w:rPr>
          <w:rFonts w:ascii="Arial" w:hAnsi="Arial" w:cs="Arial"/>
          <w:color w:val="000000"/>
          <w:sz w:val="22"/>
          <w:szCs w:val="22"/>
        </w:rPr>
        <w:t>Intergastra</w:t>
      </w:r>
      <w:proofErr w:type="spellEnd"/>
      <w:r w:rsidRPr="006659B2">
        <w:rPr>
          <w:rFonts w:ascii="Arial" w:hAnsi="Arial" w:cs="Arial"/>
          <w:color w:val="000000"/>
          <w:sz w:val="22"/>
          <w:szCs w:val="22"/>
        </w:rPr>
        <w:t xml:space="preserve"> </w:t>
      </w:r>
      <w:r w:rsidR="000E0447" w:rsidRPr="006659B2">
        <w:rPr>
          <w:rFonts w:ascii="Arial" w:hAnsi="Arial" w:cs="Arial"/>
          <w:color w:val="000000"/>
          <w:sz w:val="22"/>
          <w:szCs w:val="22"/>
        </w:rPr>
        <w:t>probiert werden</w:t>
      </w:r>
      <w:r w:rsidRPr="006659B2">
        <w:rPr>
          <w:rFonts w:ascii="Arial" w:hAnsi="Arial" w:cs="Arial"/>
          <w:color w:val="000000"/>
          <w:sz w:val="22"/>
          <w:szCs w:val="22"/>
        </w:rPr>
        <w:t>.</w:t>
      </w:r>
    </w:p>
    <w:p w14:paraId="6317890D" w14:textId="77777777" w:rsidR="004C4642" w:rsidRPr="006659B2" w:rsidRDefault="004C4642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1B81788" w14:textId="4F17B50C" w:rsidR="00CD35A6" w:rsidRPr="006659B2" w:rsidRDefault="00751661" w:rsidP="0037787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59B2">
        <w:rPr>
          <w:rFonts w:ascii="Arial" w:hAnsi="Arial" w:cs="Arial"/>
          <w:sz w:val="22"/>
          <w:szCs w:val="22"/>
        </w:rPr>
        <w:t>Die Weinmanufaktur Gengenbach-Offenburg und das Weingut Julius Zotz KG wurden 2019</w:t>
      </w:r>
      <w:r w:rsidR="00120ABA" w:rsidRPr="006659B2">
        <w:rPr>
          <w:rFonts w:ascii="Arial" w:hAnsi="Arial" w:cs="Arial"/>
          <w:sz w:val="22"/>
          <w:szCs w:val="22"/>
        </w:rPr>
        <w:t>,</w:t>
      </w:r>
      <w:r w:rsidRPr="006659B2">
        <w:rPr>
          <w:rFonts w:ascii="Arial" w:hAnsi="Arial" w:cs="Arial"/>
          <w:sz w:val="22"/>
          <w:szCs w:val="22"/>
        </w:rPr>
        <w:t xml:space="preserve"> bereits zum zweiten Mal nach 2016</w:t>
      </w:r>
      <w:r w:rsidR="00120ABA" w:rsidRPr="006659B2">
        <w:rPr>
          <w:rFonts w:ascii="Arial" w:hAnsi="Arial" w:cs="Arial"/>
          <w:sz w:val="22"/>
          <w:szCs w:val="22"/>
        </w:rPr>
        <w:t>,</w:t>
      </w:r>
      <w:r w:rsidRPr="006659B2">
        <w:rPr>
          <w:rFonts w:ascii="Arial" w:hAnsi="Arial" w:cs="Arial"/>
          <w:sz w:val="22"/>
          <w:szCs w:val="22"/>
        </w:rPr>
        <w:t xml:space="preserve"> mit dem Staatsehrenpreis des Landes Baden-Württemberg geehrt. </w:t>
      </w:r>
      <w:r w:rsidR="005F52A4" w:rsidRPr="006659B2">
        <w:rPr>
          <w:rFonts w:ascii="Arial" w:hAnsi="Arial" w:cs="Arial"/>
          <w:sz w:val="22"/>
          <w:szCs w:val="22"/>
        </w:rPr>
        <w:t xml:space="preserve">Viele der </w:t>
      </w:r>
      <w:r w:rsidR="00640B5F" w:rsidRPr="006659B2">
        <w:rPr>
          <w:rFonts w:ascii="Arial" w:hAnsi="Arial" w:cs="Arial"/>
          <w:sz w:val="22"/>
          <w:szCs w:val="22"/>
        </w:rPr>
        <w:t xml:space="preserve">vor Ort </w:t>
      </w:r>
      <w:r w:rsidR="005F52A4" w:rsidRPr="006659B2">
        <w:rPr>
          <w:rFonts w:ascii="Arial" w:hAnsi="Arial" w:cs="Arial"/>
          <w:sz w:val="22"/>
          <w:szCs w:val="22"/>
        </w:rPr>
        <w:t>v</w:t>
      </w:r>
      <w:r w:rsidR="000E0447" w:rsidRPr="006659B2">
        <w:rPr>
          <w:rFonts w:ascii="Arial" w:hAnsi="Arial" w:cs="Arial"/>
          <w:sz w:val="22"/>
          <w:szCs w:val="22"/>
        </w:rPr>
        <w:t xml:space="preserve">orgestellten </w:t>
      </w:r>
      <w:r w:rsidR="005F52A4" w:rsidRPr="006659B2">
        <w:rPr>
          <w:rFonts w:ascii="Arial" w:hAnsi="Arial" w:cs="Arial"/>
          <w:sz w:val="22"/>
          <w:szCs w:val="22"/>
        </w:rPr>
        <w:t xml:space="preserve">edlen Tropfen sind </w:t>
      </w:r>
      <w:r w:rsidR="00640B5F" w:rsidRPr="006659B2">
        <w:rPr>
          <w:rFonts w:ascii="Arial" w:hAnsi="Arial" w:cs="Arial"/>
          <w:sz w:val="22"/>
          <w:szCs w:val="22"/>
        </w:rPr>
        <w:t>ebenfalls</w:t>
      </w:r>
      <w:r w:rsidR="005F52A4" w:rsidRPr="006659B2">
        <w:rPr>
          <w:rFonts w:ascii="Arial" w:hAnsi="Arial" w:cs="Arial"/>
          <w:sz w:val="22"/>
          <w:szCs w:val="22"/>
        </w:rPr>
        <w:t xml:space="preserve"> preisgekrönt.</w:t>
      </w:r>
    </w:p>
    <w:p w14:paraId="5B895DD5" w14:textId="646ED9F8" w:rsidR="00AA56A9" w:rsidRPr="006659B2" w:rsidRDefault="00AA56A9" w:rsidP="0037787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6BE04D" w14:textId="4CF95EF3" w:rsidR="00640B5F" w:rsidRPr="006659B2" w:rsidRDefault="00640B5F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59B2">
        <w:rPr>
          <w:rFonts w:ascii="Arial" w:hAnsi="Arial" w:cs="Arial"/>
          <w:color w:val="000000"/>
          <w:sz w:val="22"/>
          <w:szCs w:val="22"/>
        </w:rPr>
        <w:lastRenderedPageBreak/>
        <w:t xml:space="preserve">Die Fachzeitschrift „Weinwirtschaft“ kürte </w:t>
      </w:r>
      <w:r w:rsidR="00AC567D" w:rsidRPr="006659B2">
        <w:rPr>
          <w:rFonts w:ascii="Arial" w:hAnsi="Arial" w:cs="Arial"/>
          <w:color w:val="000000"/>
          <w:sz w:val="22"/>
          <w:szCs w:val="22"/>
        </w:rPr>
        <w:t xml:space="preserve">2019 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die Winzergenossenschaft Achkarren eG zur besten in Baden und zur zweitbesten in Deutschland. </w:t>
      </w:r>
      <w:r w:rsidR="00810810">
        <w:rPr>
          <w:rFonts w:ascii="Arial" w:hAnsi="Arial" w:cs="Arial"/>
          <w:color w:val="000000"/>
          <w:sz w:val="22"/>
          <w:szCs w:val="22"/>
        </w:rPr>
        <w:t xml:space="preserve">Mit </w:t>
      </w:r>
      <w:r w:rsidR="00AC567D" w:rsidRPr="006659B2">
        <w:rPr>
          <w:rFonts w:ascii="Arial" w:hAnsi="Arial" w:cs="Arial"/>
          <w:color w:val="000000"/>
          <w:sz w:val="22"/>
          <w:szCs w:val="22"/>
        </w:rPr>
        <w:t>einer vollmundigen Rotwein-</w:t>
      </w:r>
      <w:proofErr w:type="spellStart"/>
      <w:r w:rsidR="00AC567D" w:rsidRPr="006659B2">
        <w:rPr>
          <w:rFonts w:ascii="Arial" w:hAnsi="Arial" w:cs="Arial"/>
          <w:color w:val="000000"/>
          <w:sz w:val="22"/>
          <w:szCs w:val="22"/>
        </w:rPr>
        <w:t>Cuvée</w:t>
      </w:r>
      <w:proofErr w:type="spellEnd"/>
      <w:r w:rsidR="00AC567D" w:rsidRPr="006659B2">
        <w:rPr>
          <w:rFonts w:ascii="Arial" w:hAnsi="Arial" w:cs="Arial"/>
          <w:color w:val="000000"/>
          <w:sz w:val="22"/>
          <w:szCs w:val="22"/>
        </w:rPr>
        <w:t xml:space="preserve"> sorgen die Winzer vom Kaiserstuhl auf der Messe Stuttgart für einen „Vulkankracher“ im Mund.</w:t>
      </w:r>
    </w:p>
    <w:p w14:paraId="5B88B2CD" w14:textId="77777777" w:rsidR="00640B5F" w:rsidRPr="006659B2" w:rsidRDefault="00640B5F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D205A26" w14:textId="77777777" w:rsidR="000477AF" w:rsidRPr="006659B2" w:rsidRDefault="00213271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59B2">
        <w:rPr>
          <w:rFonts w:ascii="Arial" w:hAnsi="Arial" w:cs="Arial"/>
          <w:color w:val="000000"/>
          <w:sz w:val="22"/>
          <w:szCs w:val="22"/>
        </w:rPr>
        <w:t xml:space="preserve">Das Wein- und Sektgut Gerhard Karle blickt auf mehr als 30 Jahre Winzersekt und 120 Jahre Familiengeschichte zurück. Zur Premiere auf der </w:t>
      </w:r>
      <w:proofErr w:type="spellStart"/>
      <w:r w:rsidRPr="006659B2">
        <w:rPr>
          <w:rFonts w:ascii="Arial" w:hAnsi="Arial" w:cs="Arial"/>
          <w:color w:val="000000"/>
          <w:sz w:val="22"/>
          <w:szCs w:val="22"/>
        </w:rPr>
        <w:t>Intergastra</w:t>
      </w:r>
      <w:proofErr w:type="spellEnd"/>
      <w:r w:rsidRPr="006659B2">
        <w:rPr>
          <w:rFonts w:ascii="Arial" w:hAnsi="Arial" w:cs="Arial"/>
          <w:color w:val="000000"/>
          <w:sz w:val="22"/>
          <w:szCs w:val="22"/>
        </w:rPr>
        <w:t xml:space="preserve"> werden ausgezeichnete </w:t>
      </w:r>
      <w:r w:rsidR="00B716C2" w:rsidRPr="006659B2">
        <w:rPr>
          <w:rFonts w:ascii="Arial" w:hAnsi="Arial" w:cs="Arial"/>
          <w:color w:val="000000"/>
          <w:sz w:val="22"/>
          <w:szCs w:val="22"/>
        </w:rPr>
        <w:t>Weine und Sekte kredenzt.</w:t>
      </w:r>
      <w:r w:rsidRPr="006659B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421055F" w14:textId="77777777" w:rsidR="000477AF" w:rsidRPr="006659B2" w:rsidRDefault="000477AF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60E8D0D" w14:textId="5EDE99D7" w:rsidR="00147491" w:rsidRDefault="00B716C2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59B2">
        <w:rPr>
          <w:rFonts w:ascii="Arial" w:hAnsi="Arial" w:cs="Arial"/>
          <w:color w:val="000000"/>
          <w:sz w:val="22"/>
          <w:szCs w:val="22"/>
        </w:rPr>
        <w:t xml:space="preserve">Der Winzerverein Hagnau eG </w:t>
      </w:r>
      <w:r w:rsidR="00826F03" w:rsidRPr="006659B2">
        <w:rPr>
          <w:rFonts w:ascii="Arial" w:hAnsi="Arial" w:cs="Arial"/>
          <w:color w:val="000000"/>
          <w:sz w:val="22"/>
          <w:szCs w:val="22"/>
        </w:rPr>
        <w:t xml:space="preserve">ist die älteste Winzergenossenschaft Badens. Neben prämierten Weinen wie dem </w:t>
      </w:r>
      <w:proofErr w:type="spellStart"/>
      <w:r w:rsidR="00826F03" w:rsidRPr="006659B2">
        <w:rPr>
          <w:rFonts w:ascii="Arial" w:hAnsi="Arial" w:cs="Arial"/>
          <w:color w:val="000000"/>
          <w:sz w:val="22"/>
          <w:szCs w:val="22"/>
        </w:rPr>
        <w:t>Hagnauer</w:t>
      </w:r>
      <w:proofErr w:type="spellEnd"/>
      <w:r w:rsidR="00826F03" w:rsidRPr="006659B2">
        <w:rPr>
          <w:rFonts w:ascii="Arial" w:hAnsi="Arial" w:cs="Arial"/>
          <w:color w:val="000000"/>
          <w:sz w:val="22"/>
          <w:szCs w:val="22"/>
        </w:rPr>
        <w:t xml:space="preserve"> Terra Regent, </w:t>
      </w:r>
      <w:proofErr w:type="spellStart"/>
      <w:r w:rsidR="00826F03" w:rsidRPr="006659B2">
        <w:rPr>
          <w:rFonts w:ascii="Arial" w:hAnsi="Arial" w:cs="Arial"/>
          <w:color w:val="000000"/>
          <w:sz w:val="22"/>
          <w:szCs w:val="22"/>
        </w:rPr>
        <w:t>ECOWinner</w:t>
      </w:r>
      <w:proofErr w:type="spellEnd"/>
      <w:r w:rsidR="00826F03" w:rsidRPr="006659B2">
        <w:rPr>
          <w:rFonts w:ascii="Arial" w:hAnsi="Arial" w:cs="Arial"/>
          <w:color w:val="000000"/>
          <w:sz w:val="22"/>
          <w:szCs w:val="22"/>
        </w:rPr>
        <w:t xml:space="preserve"> 2019, präsentieren die Bodensee-Winzer neue </w:t>
      </w:r>
      <w:proofErr w:type="spellStart"/>
      <w:r w:rsidR="00826F03" w:rsidRPr="006659B2">
        <w:rPr>
          <w:rFonts w:ascii="Arial" w:hAnsi="Arial" w:cs="Arial"/>
          <w:color w:val="000000"/>
          <w:sz w:val="22"/>
          <w:szCs w:val="22"/>
        </w:rPr>
        <w:t>Rebsortenweine</w:t>
      </w:r>
      <w:proofErr w:type="spellEnd"/>
      <w:r w:rsidR="00826F03" w:rsidRPr="006659B2">
        <w:rPr>
          <w:rFonts w:ascii="Arial" w:hAnsi="Arial" w:cs="Arial"/>
          <w:color w:val="000000"/>
          <w:sz w:val="22"/>
          <w:szCs w:val="22"/>
        </w:rPr>
        <w:t xml:space="preserve"> für die Gastronomie. </w:t>
      </w:r>
    </w:p>
    <w:p w14:paraId="1CC0AFDD" w14:textId="5052B883" w:rsidR="00250F8B" w:rsidRDefault="00250F8B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07D4D5D" w14:textId="5E6EAA02" w:rsidR="00250F8B" w:rsidRPr="003F678B" w:rsidRDefault="00250F8B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F678B">
        <w:rPr>
          <w:rFonts w:ascii="Arial" w:hAnsi="Arial" w:cs="Arial"/>
          <w:color w:val="000000"/>
          <w:sz w:val="22"/>
          <w:szCs w:val="22"/>
        </w:rPr>
        <w:t>Weitere</w:t>
      </w:r>
      <w:r w:rsidR="005C19A9" w:rsidRPr="003F678B">
        <w:rPr>
          <w:rFonts w:ascii="Arial" w:hAnsi="Arial" w:cs="Arial"/>
          <w:color w:val="000000"/>
          <w:sz w:val="22"/>
          <w:szCs w:val="22"/>
        </w:rPr>
        <w:t xml:space="preserve"> ergänzende</w:t>
      </w:r>
      <w:r w:rsidRPr="003F678B">
        <w:rPr>
          <w:rFonts w:ascii="Arial" w:hAnsi="Arial" w:cs="Arial"/>
          <w:color w:val="000000"/>
          <w:sz w:val="22"/>
          <w:szCs w:val="22"/>
        </w:rPr>
        <w:t xml:space="preserve"> Informationen und Bildmaterial zu den auf der </w:t>
      </w:r>
      <w:proofErr w:type="spellStart"/>
      <w:r w:rsidRPr="003F678B">
        <w:rPr>
          <w:rFonts w:ascii="Arial" w:hAnsi="Arial" w:cs="Arial"/>
          <w:color w:val="000000"/>
          <w:sz w:val="22"/>
          <w:szCs w:val="22"/>
        </w:rPr>
        <w:t>Intergastra</w:t>
      </w:r>
      <w:proofErr w:type="spellEnd"/>
      <w:r w:rsidRPr="003F678B">
        <w:rPr>
          <w:rFonts w:ascii="Arial" w:hAnsi="Arial" w:cs="Arial"/>
          <w:color w:val="000000"/>
          <w:sz w:val="22"/>
          <w:szCs w:val="22"/>
        </w:rPr>
        <w:t xml:space="preserve"> vorgestellten Produkten der Mitglieder der Badischer Wein GmbH erhalten Sie gern</w:t>
      </w:r>
      <w:r w:rsidR="003F678B" w:rsidRPr="003F678B">
        <w:rPr>
          <w:rFonts w:ascii="Arial" w:hAnsi="Arial" w:cs="Arial"/>
          <w:color w:val="000000"/>
          <w:sz w:val="22"/>
          <w:szCs w:val="22"/>
        </w:rPr>
        <w:t>e</w:t>
      </w:r>
      <w:r w:rsidRPr="003F678B">
        <w:rPr>
          <w:rFonts w:ascii="Arial" w:hAnsi="Arial" w:cs="Arial"/>
          <w:color w:val="000000"/>
          <w:sz w:val="22"/>
          <w:szCs w:val="22"/>
        </w:rPr>
        <w:t xml:space="preserve"> auf Anfrage (s. Pressekontakt).</w:t>
      </w:r>
    </w:p>
    <w:p w14:paraId="517386DF" w14:textId="2851C81A" w:rsidR="00450955" w:rsidRDefault="00450955" w:rsidP="0037787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DA20762" w14:textId="6A4A0E68" w:rsidR="00450955" w:rsidRPr="00450955" w:rsidRDefault="00450955" w:rsidP="00450955">
      <w:pPr>
        <w:rPr>
          <w:rFonts w:ascii="Arial" w:hAnsi="Arial" w:cs="Arial"/>
          <w:color w:val="000000"/>
          <w:sz w:val="22"/>
          <w:szCs w:val="22"/>
        </w:rPr>
      </w:pPr>
      <w:r w:rsidRPr="00450955">
        <w:rPr>
          <w:rFonts w:ascii="Arial" w:hAnsi="Arial" w:cs="Arial"/>
          <w:color w:val="000000"/>
          <w:sz w:val="22"/>
          <w:szCs w:val="22"/>
        </w:rPr>
        <w:t>Bild Abdruck honorarfrei unter Angabe der Bildquelle (©</w:t>
      </w:r>
      <w:r w:rsidR="001D457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50955">
        <w:rPr>
          <w:rFonts w:ascii="Arial" w:hAnsi="Arial" w:cs="Arial"/>
          <w:color w:val="000000"/>
          <w:sz w:val="22"/>
          <w:szCs w:val="22"/>
        </w:rPr>
        <w:t>Badische</w:t>
      </w:r>
      <w:r w:rsidR="006C7D56">
        <w:rPr>
          <w:rFonts w:ascii="Arial" w:hAnsi="Arial" w:cs="Arial"/>
          <w:color w:val="000000"/>
          <w:sz w:val="22"/>
          <w:szCs w:val="22"/>
        </w:rPr>
        <w:t>r</w:t>
      </w:r>
      <w:r w:rsidRPr="00450955">
        <w:rPr>
          <w:rFonts w:ascii="Arial" w:hAnsi="Arial" w:cs="Arial"/>
          <w:color w:val="000000"/>
          <w:sz w:val="22"/>
          <w:szCs w:val="22"/>
        </w:rPr>
        <w:t xml:space="preserve"> Wein GmbH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085CF3F4" w14:textId="77777777" w:rsidR="00450955" w:rsidRDefault="00450955" w:rsidP="00450955"/>
    <w:p w14:paraId="72013FBA" w14:textId="6343EB3A" w:rsidR="00450955" w:rsidRDefault="00450955" w:rsidP="00A23F02">
      <w:pPr>
        <w:spacing w:line="36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30C56038" wp14:editId="184D1487">
            <wp:simplePos x="1206500" y="5397500"/>
            <wp:positionH relativeFrom="column">
              <wp:align>left</wp:align>
            </wp:positionH>
            <wp:positionV relativeFrom="paragraph">
              <wp:align>top</wp:align>
            </wp:positionV>
            <wp:extent cx="1507441" cy="1769110"/>
            <wp:effectExtent l="0" t="0" r="4445" b="0"/>
            <wp:wrapSquare wrapText="bothSides"/>
            <wp:docPr id="2" name="Grafik 2" descr="Ein Bild, das Himmel, Person, draußen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WE_Herbst_Rotweinmoti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441" cy="1769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4154">
        <w:rPr>
          <w:rFonts w:ascii="Arial" w:hAnsi="Arial" w:cs="Arial"/>
          <w:color w:val="000000"/>
          <w:sz w:val="22"/>
          <w:szCs w:val="22"/>
        </w:rPr>
        <w:br w:type="textWrapping" w:clear="all"/>
      </w:r>
    </w:p>
    <w:p w14:paraId="300ABFD8" w14:textId="6E0FDF95" w:rsidR="004F2121" w:rsidRPr="006659B2" w:rsidRDefault="004F2121" w:rsidP="00A23F02">
      <w:pPr>
        <w:spacing w:line="36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6659B2">
        <w:rPr>
          <w:rFonts w:ascii="Arial" w:hAnsi="Arial" w:cs="Arial"/>
          <w:b/>
          <w:bCs/>
          <w:color w:val="000000"/>
          <w:sz w:val="18"/>
          <w:szCs w:val="18"/>
        </w:rPr>
        <w:t>Badischer Wein GmbH</w:t>
      </w:r>
    </w:p>
    <w:p w14:paraId="276E96BD" w14:textId="389C4651" w:rsidR="004F2121" w:rsidRDefault="004F2121" w:rsidP="00A23F02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6659B2">
        <w:rPr>
          <w:rFonts w:ascii="Arial" w:hAnsi="Arial" w:cs="Arial"/>
          <w:color w:val="000000"/>
          <w:sz w:val="18"/>
          <w:szCs w:val="18"/>
        </w:rPr>
        <w:t>Bereits seit 1932 wirbt der Badische Wein für seine Erzeugnisse – damals noch als Landeswerbestelle des Badischen Weinbaues eGmbH in Karlsruhe, seit 2009 als Badischer Wein GmbH. Ziel der Werbegemeinschaft seit jeher: die Dachmarke, die für Qualität, Einzigartigkeit, Vielfalt, Lebensfreude und Genuss steht, stärken und den Bekanntheitsgrad der badischen Weine steigern. Aktuell gehören 15</w:t>
      </w:r>
      <w:r w:rsidR="006C7D56">
        <w:rPr>
          <w:rFonts w:ascii="Arial" w:hAnsi="Arial" w:cs="Arial"/>
          <w:color w:val="000000"/>
          <w:sz w:val="18"/>
          <w:szCs w:val="18"/>
        </w:rPr>
        <w:t>3</w:t>
      </w:r>
      <w:r w:rsidRPr="006659B2">
        <w:rPr>
          <w:rFonts w:ascii="Arial" w:hAnsi="Arial" w:cs="Arial"/>
          <w:color w:val="000000"/>
          <w:sz w:val="18"/>
          <w:szCs w:val="18"/>
        </w:rPr>
        <w:t> Winzergenossenschaften, Weingüter und Weinkellereien zur GmbH und profitieren von deren Marketingmaßnahmen.</w:t>
      </w:r>
    </w:p>
    <w:p w14:paraId="5E426232" w14:textId="14FBEF33" w:rsidR="00250F8B" w:rsidRDefault="00250F8B" w:rsidP="00A23F02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20143A4A" w14:textId="77777777" w:rsidR="00250F8B" w:rsidRPr="006659B2" w:rsidRDefault="00250F8B" w:rsidP="00A23F02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1D40EE6C" w14:textId="21CAC790" w:rsidR="006659B2" w:rsidRPr="006659B2" w:rsidRDefault="001D457C" w:rsidP="001D457C">
      <w:pPr>
        <w:pStyle w:val="Default"/>
        <w:spacing w:line="360" w:lineRule="auto"/>
        <w:ind w:right="-142"/>
        <w:jc w:val="both"/>
        <w:rPr>
          <w:rFonts w:ascii="Arial" w:hAnsi="Arial" w:cs="Arial"/>
          <w:b/>
          <w:color w:val="auto"/>
          <w:sz w:val="21"/>
          <w:szCs w:val="20"/>
          <w:lang w:eastAsia="en-US"/>
        </w:rPr>
      </w:pPr>
      <w:r>
        <w:rPr>
          <w:rFonts w:ascii="Arial" w:hAnsi="Arial" w:cs="Arial"/>
          <w:b/>
          <w:color w:val="auto"/>
          <w:sz w:val="21"/>
          <w:szCs w:val="20"/>
          <w:lang w:eastAsia="en-US"/>
        </w:rPr>
        <w:br/>
      </w:r>
      <w:r w:rsidR="00CB379C" w:rsidRPr="006659B2">
        <w:rPr>
          <w:rFonts w:ascii="Arial" w:hAnsi="Arial" w:cs="Arial"/>
          <w:b/>
          <w:color w:val="auto"/>
          <w:sz w:val="21"/>
          <w:szCs w:val="20"/>
          <w:lang w:eastAsia="en-US"/>
        </w:rPr>
        <w:lastRenderedPageBreak/>
        <w:t>Kontakt:</w:t>
      </w:r>
    </w:p>
    <w:tbl>
      <w:tblPr>
        <w:tblW w:w="7763" w:type="dxa"/>
        <w:tblLayout w:type="fixed"/>
        <w:tblLook w:val="00A0" w:firstRow="1" w:lastRow="0" w:firstColumn="1" w:lastColumn="0" w:noHBand="0" w:noVBand="0"/>
      </w:tblPr>
      <w:tblGrid>
        <w:gridCol w:w="4077"/>
        <w:gridCol w:w="3686"/>
      </w:tblGrid>
      <w:tr w:rsidR="00CB379C" w:rsidRPr="006659B2" w14:paraId="627DA5E7" w14:textId="77777777" w:rsidTr="001D457C">
        <w:trPr>
          <w:trHeight w:val="1291"/>
        </w:trPr>
        <w:tc>
          <w:tcPr>
            <w:tcW w:w="4077" w:type="dxa"/>
          </w:tcPr>
          <w:p w14:paraId="7199DFC6" w14:textId="77777777" w:rsidR="00542AEB" w:rsidRPr="006659B2" w:rsidRDefault="00542AEB" w:rsidP="006659B2">
            <w:pPr>
              <w:pStyle w:val="Default"/>
              <w:ind w:left="-100"/>
              <w:jc w:val="both"/>
              <w:rPr>
                <w:rFonts w:ascii="Arial" w:hAnsi="Arial" w:cs="Arial"/>
                <w:b/>
                <w:color w:val="auto"/>
                <w:sz w:val="18"/>
                <w:szCs w:val="20"/>
                <w:lang w:eastAsia="en-US"/>
              </w:rPr>
            </w:pPr>
            <w:r w:rsidRPr="006659B2">
              <w:rPr>
                <w:rFonts w:ascii="Arial" w:hAnsi="Arial" w:cs="Arial"/>
                <w:b/>
                <w:color w:val="auto"/>
                <w:sz w:val="18"/>
                <w:szCs w:val="20"/>
                <w:lang w:eastAsia="en-US"/>
              </w:rPr>
              <w:t>Badischer Wein GmbH</w:t>
            </w:r>
          </w:p>
          <w:p w14:paraId="372A91B0" w14:textId="77777777" w:rsidR="00542AEB" w:rsidRPr="006659B2" w:rsidRDefault="00542AEB" w:rsidP="006659B2">
            <w:pPr>
              <w:pStyle w:val="Default"/>
              <w:ind w:left="-100"/>
              <w:jc w:val="both"/>
              <w:rPr>
                <w:rFonts w:ascii="Arial" w:hAnsi="Arial" w:cs="Arial"/>
                <w:color w:val="auto"/>
                <w:sz w:val="18"/>
                <w:szCs w:val="20"/>
                <w:lang w:eastAsia="en-US"/>
              </w:rPr>
            </w:pPr>
            <w:r w:rsidRPr="006659B2">
              <w:rPr>
                <w:rFonts w:ascii="Arial" w:hAnsi="Arial" w:cs="Arial"/>
                <w:color w:val="auto"/>
                <w:sz w:val="18"/>
                <w:szCs w:val="20"/>
                <w:lang w:eastAsia="en-US"/>
              </w:rPr>
              <w:t>Christina Lauber, Geschäftsführerin</w:t>
            </w:r>
          </w:p>
          <w:p w14:paraId="7723CFFF" w14:textId="77777777" w:rsidR="00542AEB" w:rsidRPr="006659B2" w:rsidRDefault="00542AEB" w:rsidP="006659B2">
            <w:pPr>
              <w:pStyle w:val="Default"/>
              <w:ind w:left="-100"/>
              <w:jc w:val="both"/>
              <w:rPr>
                <w:rFonts w:ascii="Arial" w:hAnsi="Arial" w:cs="Arial"/>
                <w:color w:val="auto"/>
                <w:sz w:val="18"/>
                <w:szCs w:val="20"/>
                <w:lang w:eastAsia="en-US"/>
              </w:rPr>
            </w:pPr>
            <w:r w:rsidRPr="006659B2">
              <w:rPr>
                <w:rFonts w:ascii="Arial" w:hAnsi="Arial" w:cs="Arial"/>
                <w:color w:val="auto"/>
                <w:sz w:val="18"/>
                <w:szCs w:val="20"/>
                <w:lang w:eastAsia="en-US"/>
              </w:rPr>
              <w:t>Basler Landstraße 28 b, 79111 Freiburg</w:t>
            </w:r>
          </w:p>
          <w:p w14:paraId="33EF5948" w14:textId="77777777" w:rsidR="00542AEB" w:rsidRPr="006659B2" w:rsidRDefault="00542AEB" w:rsidP="006659B2">
            <w:pPr>
              <w:pStyle w:val="Default"/>
              <w:ind w:left="-100"/>
              <w:jc w:val="both"/>
              <w:rPr>
                <w:rFonts w:ascii="Arial" w:hAnsi="Arial" w:cs="Arial"/>
                <w:color w:val="auto"/>
                <w:sz w:val="18"/>
                <w:szCs w:val="20"/>
                <w:lang w:eastAsia="en-US"/>
              </w:rPr>
            </w:pPr>
            <w:r w:rsidRPr="006659B2">
              <w:rPr>
                <w:rFonts w:ascii="Arial" w:hAnsi="Arial" w:cs="Arial"/>
                <w:color w:val="auto"/>
                <w:sz w:val="18"/>
                <w:szCs w:val="20"/>
                <w:lang w:eastAsia="en-US"/>
              </w:rPr>
              <w:t>Telefon: 0761/89784784</w:t>
            </w:r>
          </w:p>
          <w:p w14:paraId="0040EB83" w14:textId="77777777" w:rsidR="00CB379C" w:rsidRPr="001D457C" w:rsidRDefault="00542AEB" w:rsidP="001D457C">
            <w:pPr>
              <w:pStyle w:val="Default"/>
              <w:ind w:left="-100"/>
              <w:jc w:val="both"/>
              <w:rPr>
                <w:rFonts w:ascii="Arial" w:hAnsi="Arial" w:cs="Arial"/>
                <w:color w:val="auto"/>
                <w:sz w:val="18"/>
                <w:szCs w:val="20"/>
                <w:lang w:eastAsia="en-US"/>
              </w:rPr>
            </w:pPr>
            <w:r w:rsidRPr="001D457C">
              <w:rPr>
                <w:rFonts w:ascii="Arial" w:hAnsi="Arial" w:cs="Arial"/>
                <w:color w:val="auto"/>
                <w:sz w:val="18"/>
                <w:szCs w:val="20"/>
                <w:lang w:eastAsia="en-US"/>
              </w:rPr>
              <w:t>E</w:t>
            </w:r>
            <w:r w:rsidR="00D2539A" w:rsidRPr="001D457C">
              <w:rPr>
                <w:rFonts w:ascii="Arial" w:hAnsi="Arial" w:cs="Arial"/>
                <w:color w:val="auto"/>
                <w:sz w:val="18"/>
                <w:szCs w:val="20"/>
                <w:lang w:eastAsia="en-US"/>
              </w:rPr>
              <w:t>-M</w:t>
            </w:r>
            <w:r w:rsidRPr="001D457C">
              <w:rPr>
                <w:rFonts w:ascii="Arial" w:hAnsi="Arial" w:cs="Arial"/>
                <w:color w:val="auto"/>
                <w:sz w:val="18"/>
                <w:szCs w:val="20"/>
                <w:lang w:eastAsia="en-US"/>
              </w:rPr>
              <w:t>ail: info@badischerwein.de</w:t>
            </w:r>
          </w:p>
          <w:p w14:paraId="5597B796" w14:textId="2F30F973" w:rsidR="00542AEB" w:rsidRPr="006659B2" w:rsidRDefault="00F25B0D" w:rsidP="001D457C">
            <w:pPr>
              <w:pStyle w:val="Default"/>
              <w:ind w:left="-100"/>
              <w:jc w:val="both"/>
              <w:rPr>
                <w:rFonts w:ascii="Arial" w:hAnsi="Arial" w:cs="Arial"/>
                <w:color w:val="auto"/>
                <w:sz w:val="18"/>
                <w:szCs w:val="20"/>
                <w:lang w:eastAsia="en-US"/>
              </w:rPr>
            </w:pPr>
            <w:hyperlink r:id="rId9" w:history="1">
              <w:r w:rsidR="006659B2" w:rsidRPr="001D457C">
                <w:rPr>
                  <w:rFonts w:ascii="Arial" w:hAnsi="Arial" w:cs="Arial"/>
                  <w:color w:val="auto"/>
                  <w:sz w:val="18"/>
                  <w:szCs w:val="20"/>
                  <w:lang w:eastAsia="en-US"/>
                </w:rPr>
                <w:t>www.badischerwein.de</w:t>
              </w:r>
            </w:hyperlink>
          </w:p>
        </w:tc>
        <w:tc>
          <w:tcPr>
            <w:tcW w:w="3686" w:type="dxa"/>
          </w:tcPr>
          <w:p w14:paraId="386ADBC6" w14:textId="77777777" w:rsidR="00CB379C" w:rsidRPr="006659B2" w:rsidRDefault="00CB379C" w:rsidP="002B14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59B2">
              <w:rPr>
                <w:rFonts w:ascii="Arial" w:hAnsi="Arial" w:cs="Arial"/>
                <w:b/>
                <w:sz w:val="18"/>
                <w:szCs w:val="18"/>
              </w:rPr>
              <w:t>Pressekontakt:</w:t>
            </w:r>
          </w:p>
          <w:p w14:paraId="767DFA77" w14:textId="05914412" w:rsidR="00CB379C" w:rsidRPr="006659B2" w:rsidRDefault="00CB379C" w:rsidP="002B1453">
            <w:pPr>
              <w:rPr>
                <w:rFonts w:ascii="Arial" w:hAnsi="Arial" w:cs="Arial"/>
                <w:sz w:val="18"/>
                <w:szCs w:val="18"/>
              </w:rPr>
            </w:pPr>
            <w:r w:rsidRPr="006659B2">
              <w:rPr>
                <w:rFonts w:ascii="Arial" w:hAnsi="Arial" w:cs="Arial"/>
                <w:sz w:val="18"/>
                <w:szCs w:val="18"/>
              </w:rPr>
              <w:t>Ansel &amp; Möllers GmbH</w:t>
            </w:r>
            <w:r w:rsidRPr="006659B2">
              <w:rPr>
                <w:rFonts w:ascii="Arial" w:hAnsi="Arial" w:cs="Arial"/>
                <w:sz w:val="18"/>
                <w:szCs w:val="18"/>
              </w:rPr>
              <w:br/>
            </w:r>
            <w:r w:rsidR="00113045" w:rsidRPr="006659B2">
              <w:rPr>
                <w:rFonts w:ascii="Arial" w:hAnsi="Arial" w:cs="Arial"/>
                <w:sz w:val="18"/>
                <w:szCs w:val="18"/>
              </w:rPr>
              <w:t>Annegret Meier</w:t>
            </w:r>
          </w:p>
          <w:p w14:paraId="59FEA8A1" w14:textId="31827180" w:rsidR="00CB379C" w:rsidRPr="006659B2" w:rsidRDefault="00CB379C" w:rsidP="002B1453">
            <w:pPr>
              <w:rPr>
                <w:rFonts w:ascii="Arial" w:hAnsi="Arial" w:cs="Arial"/>
                <w:sz w:val="18"/>
                <w:szCs w:val="18"/>
              </w:rPr>
            </w:pPr>
            <w:r w:rsidRPr="006659B2">
              <w:rPr>
                <w:rFonts w:ascii="Arial" w:hAnsi="Arial" w:cs="Arial"/>
                <w:sz w:val="18"/>
                <w:szCs w:val="18"/>
              </w:rPr>
              <w:t>Tel.: 0711/92545-</w:t>
            </w:r>
            <w:r w:rsidR="00113045" w:rsidRPr="006659B2">
              <w:rPr>
                <w:rFonts w:ascii="Arial" w:hAnsi="Arial" w:cs="Arial"/>
                <w:sz w:val="18"/>
                <w:szCs w:val="18"/>
              </w:rPr>
              <w:t>23</w:t>
            </w:r>
            <w:r w:rsidRPr="006659B2">
              <w:rPr>
                <w:rFonts w:ascii="Arial" w:hAnsi="Arial" w:cs="Arial"/>
                <w:sz w:val="18"/>
                <w:szCs w:val="18"/>
              </w:rPr>
              <w:t>, Fax: -25</w:t>
            </w:r>
          </w:p>
          <w:p w14:paraId="19981D01" w14:textId="293BAE48" w:rsidR="00CB379C" w:rsidRPr="006659B2" w:rsidRDefault="004B3651" w:rsidP="002B1453">
            <w:pPr>
              <w:rPr>
                <w:rFonts w:ascii="Arial" w:hAnsi="Arial" w:cs="Arial"/>
                <w:sz w:val="18"/>
                <w:szCs w:val="18"/>
              </w:rPr>
            </w:pPr>
            <w:r w:rsidRPr="006659B2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r w:rsidR="00D55AC2" w:rsidRPr="006659B2">
              <w:rPr>
                <w:rFonts w:ascii="Arial" w:hAnsi="Arial" w:cs="Arial"/>
                <w:sz w:val="18"/>
                <w:szCs w:val="18"/>
              </w:rPr>
              <w:t>a.</w:t>
            </w:r>
            <w:r w:rsidR="000E0447" w:rsidRPr="006659B2">
              <w:rPr>
                <w:rFonts w:ascii="Arial" w:hAnsi="Arial" w:cs="Arial"/>
                <w:sz w:val="18"/>
                <w:szCs w:val="18"/>
              </w:rPr>
              <w:t>meier</w:t>
            </w:r>
            <w:r w:rsidR="00CB379C" w:rsidRPr="006659B2">
              <w:rPr>
                <w:rFonts w:ascii="Arial" w:hAnsi="Arial" w:cs="Arial"/>
                <w:sz w:val="18"/>
                <w:szCs w:val="18"/>
              </w:rPr>
              <w:t>@anselmoellers.de</w:t>
            </w:r>
          </w:p>
          <w:p w14:paraId="7B9D7425" w14:textId="2576EE98" w:rsidR="00CB379C" w:rsidRPr="006659B2" w:rsidRDefault="003F678B" w:rsidP="002B1453">
            <w:pPr>
              <w:pStyle w:val="Default"/>
              <w:rPr>
                <w:rFonts w:ascii="Arial" w:hAnsi="Arial" w:cs="Arial"/>
                <w:color w:val="auto"/>
                <w:sz w:val="18"/>
                <w:szCs w:val="20"/>
                <w:lang w:eastAsia="en-US"/>
              </w:rPr>
            </w:pPr>
            <w:hyperlink r:id="rId10" w:history="1">
              <w:r w:rsidRPr="00AB782A">
                <w:rPr>
                  <w:rStyle w:val="Hyperlink"/>
                  <w:rFonts w:ascii="Arial" w:hAnsi="Arial" w:cs="Arial"/>
                  <w:sz w:val="18"/>
                  <w:szCs w:val="18"/>
                </w:rPr>
                <w:t>www.anselmoellers.de</w:t>
              </w:r>
            </w:hyperlink>
          </w:p>
        </w:tc>
      </w:tr>
    </w:tbl>
    <w:p w14:paraId="09526F81" w14:textId="08400BAE" w:rsidR="00CB379C" w:rsidRPr="006659B2" w:rsidRDefault="00CB379C" w:rsidP="00A23F02">
      <w:pPr>
        <w:jc w:val="both"/>
        <w:rPr>
          <w:rFonts w:ascii="Arial" w:hAnsi="Arial" w:cs="Arial"/>
          <w:sz w:val="18"/>
        </w:rPr>
      </w:pPr>
      <w:bookmarkStart w:id="0" w:name="_GoBack"/>
      <w:bookmarkEnd w:id="0"/>
    </w:p>
    <w:sectPr w:rsidR="00CB379C" w:rsidRPr="006659B2" w:rsidSect="001D457C">
      <w:headerReference w:type="default" r:id="rId11"/>
      <w:footerReference w:type="default" r:id="rId12"/>
      <w:footerReference w:type="first" r:id="rId13"/>
      <w:pgSz w:w="11906" w:h="16838"/>
      <w:pgMar w:top="2410" w:right="2494" w:bottom="426" w:left="18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67519" w14:textId="77777777" w:rsidR="00F25B0D" w:rsidRDefault="00F25B0D">
      <w:r>
        <w:separator/>
      </w:r>
    </w:p>
  </w:endnote>
  <w:endnote w:type="continuationSeparator" w:id="0">
    <w:p w14:paraId="48B8A9E9" w14:textId="77777777" w:rsidR="00F25B0D" w:rsidRDefault="00F2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 MT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Utopia Bold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41"/>
    </w:tblGrid>
    <w:tr w:rsidR="00250F8B" w14:paraId="06801050" w14:textId="77777777">
      <w:tc>
        <w:tcPr>
          <w:tcW w:w="7441" w:type="dxa"/>
          <w:tcBorders>
            <w:top w:val="nil"/>
            <w:left w:val="nil"/>
            <w:bottom w:val="nil"/>
            <w:right w:val="nil"/>
          </w:tcBorders>
        </w:tcPr>
        <w:p w14:paraId="4C735225" w14:textId="77777777" w:rsidR="00250F8B" w:rsidRDefault="00250F8B">
          <w:pPr>
            <w:rPr>
              <w:sz w:val="16"/>
            </w:rPr>
          </w:pPr>
        </w:p>
      </w:tc>
    </w:tr>
  </w:tbl>
  <w:p w14:paraId="79FE72C0" w14:textId="77777777" w:rsidR="00996F37" w:rsidRDefault="00996F37">
    <w:pPr>
      <w:pStyle w:val="Fuzeile"/>
      <w:tabs>
        <w:tab w:val="clear" w:pos="4536"/>
        <w:tab w:val="clear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41"/>
      <w:gridCol w:w="993"/>
    </w:tblGrid>
    <w:tr w:rsidR="00996F37" w14:paraId="7E04CD3F" w14:textId="77777777">
      <w:tc>
        <w:tcPr>
          <w:tcW w:w="7441" w:type="dxa"/>
          <w:tcBorders>
            <w:top w:val="nil"/>
            <w:left w:val="nil"/>
            <w:bottom w:val="nil"/>
            <w:right w:val="nil"/>
          </w:tcBorders>
        </w:tcPr>
        <w:p w14:paraId="59E73F7E" w14:textId="3C4A993E" w:rsidR="00996F37" w:rsidRDefault="00996F37">
          <w:pPr>
            <w:rPr>
              <w:sz w:val="16"/>
              <w:lang w:val="en-GB"/>
            </w:rPr>
          </w:pPr>
          <w:r w:rsidRPr="00A2437B">
            <w:rPr>
              <w:sz w:val="16"/>
            </w:rPr>
            <w:t xml:space="preserve"> </w:t>
          </w:r>
          <w:r>
            <w:rPr>
              <w:sz w:val="16"/>
            </w:rPr>
            <w:sym w:font="Wingdings" w:char="F09F"/>
          </w:r>
          <w:r w:rsidRPr="00A2437B">
            <w:rPr>
              <w:sz w:val="16"/>
            </w:rPr>
            <w:t xml:space="preserve"> </w:t>
          </w:r>
          <w:r>
            <w:rPr>
              <w:sz w:val="16"/>
            </w:rPr>
            <w:fldChar w:fldCharType="begin"/>
          </w:r>
          <w:r w:rsidRPr="00A2437B">
            <w:rPr>
              <w:sz w:val="16"/>
            </w:rPr>
            <w:instrText xml:space="preserve"> </w:instrText>
          </w:r>
          <w:r>
            <w:rPr>
              <w:sz w:val="16"/>
            </w:rPr>
            <w:instrText>STYLEREF</w:instrText>
          </w:r>
          <w:r w:rsidRPr="00A2437B">
            <w:rPr>
              <w:sz w:val="16"/>
            </w:rPr>
            <w:instrText xml:space="preserve"> Titel \* MERGEFORMAT </w:instrText>
          </w:r>
          <w:r>
            <w:rPr>
              <w:sz w:val="16"/>
            </w:rPr>
            <w:fldChar w:fldCharType="separate"/>
          </w:r>
          <w:r w:rsidR="00D15783">
            <w:rPr>
              <w:b/>
              <w:bCs/>
              <w:noProof/>
              <w:sz w:val="16"/>
            </w:rPr>
            <w:t>Fehler! Kein Text mit angegebener Formatvorlage im Dokument.</w:t>
          </w:r>
          <w:r>
            <w:rPr>
              <w:sz w:val="16"/>
            </w:rPr>
            <w:fldChar w:fldCharType="end"/>
          </w:r>
          <w:r w:rsidRPr="00A2437B">
            <w:rPr>
              <w:sz w:val="16"/>
            </w:rPr>
            <w:t xml:space="preserve"> </w:t>
          </w:r>
          <w:r>
            <w:rPr>
              <w:sz w:val="16"/>
            </w:rPr>
            <w:sym w:font="Wingdings" w:char="F09F"/>
          </w:r>
          <w:r w:rsidRPr="00A2437B">
            <w:rPr>
              <w:sz w:val="16"/>
            </w:rPr>
            <w:t xml:space="preserve"> </w:t>
          </w:r>
          <w:r>
            <w:rPr>
              <w:sz w:val="16"/>
            </w:rPr>
            <w:fldChar w:fldCharType="begin"/>
          </w:r>
          <w:r w:rsidRPr="00A2437B">
            <w:rPr>
              <w:sz w:val="16"/>
            </w:rPr>
            <w:instrText xml:space="preserve"> </w:instrText>
          </w:r>
          <w:r>
            <w:rPr>
              <w:sz w:val="16"/>
            </w:rPr>
            <w:instrText>FILENAME</w:instrText>
          </w:r>
          <w:r w:rsidRPr="00A2437B">
            <w:rPr>
              <w:sz w:val="16"/>
            </w:rPr>
            <w:instrText xml:space="preserve">  \* MERGEFORMAT </w:instrText>
          </w:r>
          <w:r>
            <w:rPr>
              <w:sz w:val="16"/>
            </w:rPr>
            <w:fldChar w:fldCharType="separate"/>
          </w:r>
          <w:r w:rsidR="00D15783">
            <w:rPr>
              <w:noProof/>
              <w:sz w:val="16"/>
            </w:rPr>
            <w:t>BAW_PM_Intergastra_2020.docx</w:t>
          </w:r>
          <w:r>
            <w:rPr>
              <w:sz w:val="16"/>
            </w:rPr>
            <w:fldChar w:fldCharType="end"/>
          </w:r>
        </w:p>
      </w:tc>
      <w:tc>
        <w:tcPr>
          <w:tcW w:w="993" w:type="dxa"/>
          <w:tcBorders>
            <w:top w:val="nil"/>
            <w:left w:val="nil"/>
            <w:bottom w:val="nil"/>
            <w:right w:val="nil"/>
          </w:tcBorders>
        </w:tcPr>
        <w:p w14:paraId="177BA8BB" w14:textId="4A0DEEE9" w:rsidR="00996F37" w:rsidRDefault="00996F37">
          <w:pPr>
            <w:jc w:val="right"/>
            <w:rPr>
              <w:sz w:val="16"/>
              <w:lang w:val="en-GB"/>
            </w:rPr>
          </w:pPr>
          <w:r>
            <w:rPr>
              <w:sz w:val="16"/>
            </w:rPr>
            <w:fldChar w:fldCharType="begin"/>
          </w:r>
          <w:r>
            <w:rPr>
              <w:sz w:val="16"/>
              <w:lang w:val="en-GB"/>
            </w:rPr>
            <w:instrText xml:space="preserve">IF </w:instrText>
          </w:r>
          <w:r>
            <w:rPr>
              <w:sz w:val="16"/>
            </w:rPr>
            <w:fldChar w:fldCharType="begin"/>
          </w:r>
          <w:r>
            <w:rPr>
              <w:sz w:val="16"/>
              <w:lang w:val="en-GB"/>
            </w:rPr>
            <w:instrText xml:space="preserve"> NUMPAGES </w:instrText>
          </w:r>
          <w:r>
            <w:rPr>
              <w:sz w:val="16"/>
            </w:rPr>
            <w:fldChar w:fldCharType="separate"/>
          </w:r>
          <w:r w:rsidR="00D15783">
            <w:rPr>
              <w:noProof/>
              <w:sz w:val="16"/>
              <w:lang w:val="en-GB"/>
            </w:rPr>
            <w:instrText>4</w:instrText>
          </w:r>
          <w:r>
            <w:rPr>
              <w:sz w:val="16"/>
            </w:rPr>
            <w:fldChar w:fldCharType="end"/>
          </w:r>
          <w:r>
            <w:rPr>
              <w:sz w:val="16"/>
              <w:lang w:val="en-GB"/>
            </w:rPr>
            <w:instrText xml:space="preserve"> &lt;&gt; "1" "</w:instrText>
          </w:r>
          <w:r>
            <w:rPr>
              <w:sz w:val="16"/>
            </w:rPr>
            <w:fldChar w:fldCharType="begin"/>
          </w:r>
          <w:r>
            <w:rPr>
              <w:sz w:val="16"/>
              <w:lang w:val="en-GB"/>
            </w:rPr>
            <w:instrText xml:space="preserve"> PAGE </w:instrText>
          </w:r>
          <w:r>
            <w:rPr>
              <w:sz w:val="16"/>
            </w:rPr>
            <w:fldChar w:fldCharType="separate"/>
          </w:r>
          <w:r>
            <w:rPr>
              <w:noProof/>
              <w:sz w:val="16"/>
            </w:rPr>
            <w:instrText>1</w:instrText>
          </w:r>
          <w:r>
            <w:rPr>
              <w:sz w:val="16"/>
            </w:rPr>
            <w:fldChar w:fldCharType="end"/>
          </w:r>
          <w:r>
            <w:rPr>
              <w:sz w:val="16"/>
              <w:lang w:val="en-GB"/>
            </w:rPr>
            <w:instrText>/</w:instrText>
          </w:r>
          <w:r>
            <w:rPr>
              <w:sz w:val="16"/>
            </w:rPr>
            <w:fldChar w:fldCharType="begin"/>
          </w:r>
          <w:r>
            <w:rPr>
              <w:sz w:val="16"/>
              <w:lang w:val="en-GB"/>
            </w:rPr>
            <w:instrText xml:space="preserve"> NUMPAGES </w:instrText>
          </w:r>
          <w:r>
            <w:rPr>
              <w:sz w:val="16"/>
            </w:rPr>
            <w:fldChar w:fldCharType="separate"/>
          </w:r>
          <w:r w:rsidR="00D15783">
            <w:rPr>
              <w:noProof/>
              <w:sz w:val="16"/>
              <w:lang w:val="en-GB"/>
            </w:rPr>
            <w:instrText>4</w:instrText>
          </w:r>
          <w:r>
            <w:rPr>
              <w:sz w:val="16"/>
            </w:rPr>
            <w:fldChar w:fldCharType="end"/>
          </w:r>
          <w:r>
            <w:rPr>
              <w:sz w:val="16"/>
              <w:lang w:val="en-GB"/>
            </w:rPr>
            <w:instrText>" ""}</w:instrText>
          </w:r>
          <w:r>
            <w:rPr>
              <w:sz w:val="16"/>
            </w:rPr>
            <w:fldChar w:fldCharType="separate"/>
          </w:r>
          <w:ins w:id="1" w:author="Annegret Meier" w:date="2020-02-12T14:56:00Z">
            <w:r w:rsidR="00D15783">
              <w:rPr>
                <w:noProof/>
                <w:sz w:val="16"/>
              </w:rPr>
              <w:t>1</w:t>
            </w:r>
            <w:r w:rsidR="00D15783">
              <w:rPr>
                <w:noProof/>
                <w:sz w:val="16"/>
                <w:lang w:val="en-GB"/>
              </w:rPr>
              <w:t>/4</w:t>
            </w:r>
          </w:ins>
          <w:del w:id="2" w:author="Annegret Meier" w:date="2020-02-12T14:56:00Z">
            <w:r w:rsidR="001D457C" w:rsidDel="00D15783">
              <w:rPr>
                <w:noProof/>
                <w:sz w:val="16"/>
              </w:rPr>
              <w:delText>1</w:delText>
            </w:r>
            <w:r w:rsidR="001D457C" w:rsidDel="00D15783">
              <w:rPr>
                <w:noProof/>
                <w:sz w:val="16"/>
                <w:lang w:val="en-GB"/>
              </w:rPr>
              <w:delText>/3</w:delText>
            </w:r>
          </w:del>
          <w:r>
            <w:rPr>
              <w:sz w:val="16"/>
            </w:rPr>
            <w:fldChar w:fldCharType="end"/>
          </w:r>
        </w:p>
      </w:tc>
    </w:tr>
  </w:tbl>
  <w:p w14:paraId="1942D663" w14:textId="77777777" w:rsidR="00996F37" w:rsidRDefault="00996F37">
    <w:pPr>
      <w:pStyle w:val="Fuzeile"/>
      <w:tabs>
        <w:tab w:val="clear" w:pos="4536"/>
        <w:tab w:val="clear" w:pos="9072"/>
      </w:tabs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8E3E9" w14:textId="77777777" w:rsidR="00F25B0D" w:rsidRDefault="00F25B0D">
      <w:r>
        <w:separator/>
      </w:r>
    </w:p>
  </w:footnote>
  <w:footnote w:type="continuationSeparator" w:id="0">
    <w:p w14:paraId="30B5B597" w14:textId="77777777" w:rsidR="00F25B0D" w:rsidRDefault="00F25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5E933" w14:textId="77777777" w:rsidR="00996F37" w:rsidRDefault="00996F37">
    <w:pPr>
      <w:pStyle w:val="Kopfzeile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3CEC60B9" wp14:editId="53476A6E">
          <wp:extent cx="2658110" cy="829310"/>
          <wp:effectExtent l="0" t="0" r="8890" b="8890"/>
          <wp:docPr id="1" name="Bild 1" descr="Bildschirmfoto 2016-12-08 u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schirmfoto 2016-12-08 um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110" cy="829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EC4D9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BD7CC1"/>
    <w:multiLevelType w:val="hybridMultilevel"/>
    <w:tmpl w:val="84A04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733DD"/>
    <w:multiLevelType w:val="hybridMultilevel"/>
    <w:tmpl w:val="BC848D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35B9D"/>
    <w:multiLevelType w:val="hybridMultilevel"/>
    <w:tmpl w:val="E4F410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72723"/>
    <w:multiLevelType w:val="hybridMultilevel"/>
    <w:tmpl w:val="548026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0BF5"/>
    <w:multiLevelType w:val="hybridMultilevel"/>
    <w:tmpl w:val="7E9CC7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C45C3"/>
    <w:multiLevelType w:val="hybridMultilevel"/>
    <w:tmpl w:val="1E62E0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44638"/>
    <w:multiLevelType w:val="hybridMultilevel"/>
    <w:tmpl w:val="406CF1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300D5"/>
    <w:multiLevelType w:val="hybridMultilevel"/>
    <w:tmpl w:val="3C841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10C1F"/>
    <w:multiLevelType w:val="hybridMultilevel"/>
    <w:tmpl w:val="1EE49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840B9"/>
    <w:multiLevelType w:val="hybridMultilevel"/>
    <w:tmpl w:val="4A4CC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2E6B8A"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9E0708"/>
    <w:multiLevelType w:val="hybridMultilevel"/>
    <w:tmpl w:val="D31674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C1490"/>
    <w:multiLevelType w:val="multilevel"/>
    <w:tmpl w:val="CCCC3B9A"/>
    <w:lvl w:ilvl="0">
      <w:start w:val="1"/>
      <w:numFmt w:val="decimal"/>
      <w:lvlRestart w:val="0"/>
      <w:pStyle w:val="Ebene1"/>
      <w:lvlText w:val="%1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1">
      <w:start w:val="1"/>
      <w:numFmt w:val="decimal"/>
      <w:pStyle w:val="Ebene2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pStyle w:val="Ebene3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abstractNum w:abstractNumId="13" w15:restartNumberingAfterBreak="0">
    <w:nsid w:val="5209642D"/>
    <w:multiLevelType w:val="hybridMultilevel"/>
    <w:tmpl w:val="E1BA1C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837E6"/>
    <w:multiLevelType w:val="hybridMultilevel"/>
    <w:tmpl w:val="63A2BA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C0D54"/>
    <w:multiLevelType w:val="hybridMultilevel"/>
    <w:tmpl w:val="FC2252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81197B"/>
    <w:multiLevelType w:val="hybridMultilevel"/>
    <w:tmpl w:val="5A500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2232DE"/>
    <w:multiLevelType w:val="hybridMultilevel"/>
    <w:tmpl w:val="37181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1816D7"/>
    <w:multiLevelType w:val="hybridMultilevel"/>
    <w:tmpl w:val="E5045B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03193"/>
    <w:multiLevelType w:val="multilevel"/>
    <w:tmpl w:val="F1F28A8C"/>
    <w:lvl w:ilvl="0">
      <w:start w:val="1"/>
      <w:numFmt w:val="bullet"/>
      <w:pStyle w:val="Aufzhlung"/>
      <w:lvlText w:val=""/>
      <w:lvlJc w:val="left"/>
      <w:pPr>
        <w:tabs>
          <w:tab w:val="num" w:pos="955"/>
        </w:tabs>
        <w:ind w:left="879" w:hanging="284"/>
      </w:pPr>
      <w:rPr>
        <w:rFonts w:ascii="Wingdings" w:hAnsi="Wingdings" w:hint="default"/>
        <w:sz w:val="16"/>
      </w:rPr>
    </w:lvl>
    <w:lvl w:ilvl="1">
      <w:start w:val="1"/>
      <w:numFmt w:val="bullet"/>
      <w:pStyle w:val="Aufzhlung2"/>
      <w:lvlText w:val=""/>
      <w:lvlJc w:val="left"/>
      <w:pPr>
        <w:tabs>
          <w:tab w:val="num" w:pos="1239"/>
        </w:tabs>
        <w:ind w:left="1162" w:hanging="283"/>
      </w:pPr>
      <w:rPr>
        <w:rFonts w:ascii="Wingdings" w:hAnsi="Wingdings" w:hint="default"/>
        <w:sz w:val="16"/>
      </w:rPr>
    </w:lvl>
    <w:lvl w:ilvl="2">
      <w:start w:val="1"/>
      <w:numFmt w:val="bullet"/>
      <w:pStyle w:val="Aufzhlung3"/>
      <w:lvlText w:val="–"/>
      <w:lvlJc w:val="left"/>
      <w:pPr>
        <w:tabs>
          <w:tab w:val="num" w:pos="1522"/>
        </w:tabs>
        <w:ind w:left="1446" w:hanging="284"/>
      </w:pPr>
      <w:rPr>
        <w:rFonts w:ascii="Times New Roman" w:hAnsi="Times New Roman" w:hint="default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70554987"/>
    <w:multiLevelType w:val="hybridMultilevel"/>
    <w:tmpl w:val="E61A0B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A64D02"/>
    <w:multiLevelType w:val="multilevel"/>
    <w:tmpl w:val="4E7EB2EE"/>
    <w:lvl w:ilvl="0">
      <w:start w:val="1"/>
      <w:numFmt w:val="bullet"/>
      <w:pStyle w:val="Gliederung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pStyle w:val="Gliederung2"/>
      <w:lvlText w:val="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pStyle w:val="Gliederung3"/>
      <w:lvlText w:val="–"/>
      <w:lvlJc w:val="left"/>
      <w:pPr>
        <w:tabs>
          <w:tab w:val="num" w:pos="927"/>
        </w:tabs>
        <w:ind w:left="851" w:hanging="284"/>
      </w:pPr>
      <w:rPr>
        <w:rFonts w:ascii="Arial" w:hAnsi="Arial" w:hint="default"/>
        <w:sz w:val="16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2A863F1"/>
    <w:multiLevelType w:val="hybridMultilevel"/>
    <w:tmpl w:val="9E0CC6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224343"/>
    <w:multiLevelType w:val="hybridMultilevel"/>
    <w:tmpl w:val="34609D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E03301"/>
    <w:multiLevelType w:val="hybridMultilevel"/>
    <w:tmpl w:val="BC3285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180BBA"/>
    <w:multiLevelType w:val="hybridMultilevel"/>
    <w:tmpl w:val="42925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12"/>
  </w:num>
  <w:num w:numId="5">
    <w:abstractNumId w:val="21"/>
  </w:num>
  <w:num w:numId="6">
    <w:abstractNumId w:val="25"/>
  </w:num>
  <w:num w:numId="7">
    <w:abstractNumId w:val="7"/>
  </w:num>
  <w:num w:numId="8">
    <w:abstractNumId w:val="5"/>
  </w:num>
  <w:num w:numId="9">
    <w:abstractNumId w:val="10"/>
  </w:num>
  <w:num w:numId="10">
    <w:abstractNumId w:val="18"/>
  </w:num>
  <w:num w:numId="11">
    <w:abstractNumId w:val="11"/>
  </w:num>
  <w:num w:numId="12">
    <w:abstractNumId w:val="3"/>
  </w:num>
  <w:num w:numId="13">
    <w:abstractNumId w:val="6"/>
  </w:num>
  <w:num w:numId="14">
    <w:abstractNumId w:val="4"/>
  </w:num>
  <w:num w:numId="15">
    <w:abstractNumId w:val="14"/>
  </w:num>
  <w:num w:numId="16">
    <w:abstractNumId w:val="22"/>
  </w:num>
  <w:num w:numId="17">
    <w:abstractNumId w:val="20"/>
  </w:num>
  <w:num w:numId="18">
    <w:abstractNumId w:val="9"/>
  </w:num>
  <w:num w:numId="19">
    <w:abstractNumId w:val="2"/>
  </w:num>
  <w:num w:numId="20">
    <w:abstractNumId w:val="8"/>
  </w:num>
  <w:num w:numId="21">
    <w:abstractNumId w:val="17"/>
  </w:num>
  <w:num w:numId="22">
    <w:abstractNumId w:val="0"/>
  </w:num>
  <w:num w:numId="23">
    <w:abstractNumId w:val="1"/>
  </w:num>
  <w:num w:numId="24">
    <w:abstractNumId w:val="15"/>
  </w:num>
  <w:num w:numId="25">
    <w:abstractNumId w:val="16"/>
  </w:num>
  <w:num w:numId="26">
    <w:abstractNumId w:val="13"/>
  </w:num>
  <w:num w:numId="27">
    <w:abstractNumId w:val="23"/>
  </w:num>
  <w:num w:numId="28">
    <w:abstractNumId w:val="24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egret Meier">
    <w15:presenceInfo w15:providerId="AD" w15:userId="S::a.meier@anselmoellers.onmicrosoft.com::2b84c52f-5c4f-4d11-9acd-63776d2385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embedSystemFonts/>
  <w:hideSpellingErrors/>
  <w:hideGrammaticalErrors/>
  <w:proofState w:spelling="clean" w:grammar="clean"/>
  <w:attachedTemplate r:id="rId1"/>
  <w:stylePaneSortMethod w:val="000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nce" w:val="1"/>
  </w:docVars>
  <w:rsids>
    <w:rsidRoot w:val="001210EE"/>
    <w:rsid w:val="00002CB1"/>
    <w:rsid w:val="00006DA7"/>
    <w:rsid w:val="000126C1"/>
    <w:rsid w:val="00014C54"/>
    <w:rsid w:val="00015D24"/>
    <w:rsid w:val="00017CC6"/>
    <w:rsid w:val="00022E18"/>
    <w:rsid w:val="000250A5"/>
    <w:rsid w:val="00046442"/>
    <w:rsid w:val="000477AF"/>
    <w:rsid w:val="00050851"/>
    <w:rsid w:val="00052229"/>
    <w:rsid w:val="000608EC"/>
    <w:rsid w:val="0006275B"/>
    <w:rsid w:val="000753BE"/>
    <w:rsid w:val="00075D77"/>
    <w:rsid w:val="00081072"/>
    <w:rsid w:val="00085717"/>
    <w:rsid w:val="00087905"/>
    <w:rsid w:val="00094BD6"/>
    <w:rsid w:val="000A0032"/>
    <w:rsid w:val="000C42A7"/>
    <w:rsid w:val="000C45E4"/>
    <w:rsid w:val="000D4AAA"/>
    <w:rsid w:val="000E0447"/>
    <w:rsid w:val="000E1D2F"/>
    <w:rsid w:val="000E5070"/>
    <w:rsid w:val="000F29FD"/>
    <w:rsid w:val="00101000"/>
    <w:rsid w:val="0011107E"/>
    <w:rsid w:val="00111281"/>
    <w:rsid w:val="00113045"/>
    <w:rsid w:val="001149AE"/>
    <w:rsid w:val="00114C8E"/>
    <w:rsid w:val="00117B95"/>
    <w:rsid w:val="00120ABA"/>
    <w:rsid w:val="001210EE"/>
    <w:rsid w:val="00122920"/>
    <w:rsid w:val="00124506"/>
    <w:rsid w:val="00140300"/>
    <w:rsid w:val="00143043"/>
    <w:rsid w:val="001433DF"/>
    <w:rsid w:val="00145BF8"/>
    <w:rsid w:val="00145CA6"/>
    <w:rsid w:val="00145DE3"/>
    <w:rsid w:val="00147491"/>
    <w:rsid w:val="00161635"/>
    <w:rsid w:val="001633D1"/>
    <w:rsid w:val="00163A31"/>
    <w:rsid w:val="001673E9"/>
    <w:rsid w:val="00184D55"/>
    <w:rsid w:val="00186436"/>
    <w:rsid w:val="00186EFB"/>
    <w:rsid w:val="00195148"/>
    <w:rsid w:val="001A2509"/>
    <w:rsid w:val="001A76A7"/>
    <w:rsid w:val="001C5D03"/>
    <w:rsid w:val="001C7E9F"/>
    <w:rsid w:val="001D298D"/>
    <w:rsid w:val="001D457C"/>
    <w:rsid w:val="001D5082"/>
    <w:rsid w:val="001D5202"/>
    <w:rsid w:val="001D60CE"/>
    <w:rsid w:val="001E5F07"/>
    <w:rsid w:val="001E73AE"/>
    <w:rsid w:val="001E7F36"/>
    <w:rsid w:val="001F20A6"/>
    <w:rsid w:val="001F627E"/>
    <w:rsid w:val="00200D86"/>
    <w:rsid w:val="002057B6"/>
    <w:rsid w:val="002065F1"/>
    <w:rsid w:val="00213271"/>
    <w:rsid w:val="00213EF9"/>
    <w:rsid w:val="00230B08"/>
    <w:rsid w:val="002402B2"/>
    <w:rsid w:val="002456EF"/>
    <w:rsid w:val="00250F8B"/>
    <w:rsid w:val="00261D96"/>
    <w:rsid w:val="00264312"/>
    <w:rsid w:val="00272024"/>
    <w:rsid w:val="002747E7"/>
    <w:rsid w:val="00280172"/>
    <w:rsid w:val="00284A8D"/>
    <w:rsid w:val="0028779A"/>
    <w:rsid w:val="00290D8B"/>
    <w:rsid w:val="00292C66"/>
    <w:rsid w:val="002A1974"/>
    <w:rsid w:val="002A4A18"/>
    <w:rsid w:val="002A58B5"/>
    <w:rsid w:val="002B063D"/>
    <w:rsid w:val="002B09A8"/>
    <w:rsid w:val="002B1453"/>
    <w:rsid w:val="002B2653"/>
    <w:rsid w:val="002B6984"/>
    <w:rsid w:val="002C500B"/>
    <w:rsid w:val="002C630A"/>
    <w:rsid w:val="002D05C0"/>
    <w:rsid w:val="002E1EE3"/>
    <w:rsid w:val="002E4699"/>
    <w:rsid w:val="002F06E0"/>
    <w:rsid w:val="002F0ECC"/>
    <w:rsid w:val="002F485F"/>
    <w:rsid w:val="00317A95"/>
    <w:rsid w:val="003320D8"/>
    <w:rsid w:val="00344154"/>
    <w:rsid w:val="00344970"/>
    <w:rsid w:val="00345D5C"/>
    <w:rsid w:val="0035110A"/>
    <w:rsid w:val="00353337"/>
    <w:rsid w:val="00360F50"/>
    <w:rsid w:val="003624F5"/>
    <w:rsid w:val="003731A1"/>
    <w:rsid w:val="003738E6"/>
    <w:rsid w:val="00375626"/>
    <w:rsid w:val="00375AE6"/>
    <w:rsid w:val="0037787A"/>
    <w:rsid w:val="003807D9"/>
    <w:rsid w:val="00385721"/>
    <w:rsid w:val="00392C28"/>
    <w:rsid w:val="003938C5"/>
    <w:rsid w:val="00393CCB"/>
    <w:rsid w:val="00396915"/>
    <w:rsid w:val="003A7C1E"/>
    <w:rsid w:val="003B7688"/>
    <w:rsid w:val="003C51A1"/>
    <w:rsid w:val="003C72CD"/>
    <w:rsid w:val="003D134E"/>
    <w:rsid w:val="003D1EB1"/>
    <w:rsid w:val="003D4D94"/>
    <w:rsid w:val="003E15EF"/>
    <w:rsid w:val="003E2050"/>
    <w:rsid w:val="003E58CA"/>
    <w:rsid w:val="003E78AC"/>
    <w:rsid w:val="003F223B"/>
    <w:rsid w:val="003F542D"/>
    <w:rsid w:val="003F678B"/>
    <w:rsid w:val="003F7625"/>
    <w:rsid w:val="00404155"/>
    <w:rsid w:val="0040530A"/>
    <w:rsid w:val="004061D6"/>
    <w:rsid w:val="00406ECE"/>
    <w:rsid w:val="00407F72"/>
    <w:rsid w:val="004101F3"/>
    <w:rsid w:val="00412372"/>
    <w:rsid w:val="00425FD9"/>
    <w:rsid w:val="00427084"/>
    <w:rsid w:val="004302A9"/>
    <w:rsid w:val="00435184"/>
    <w:rsid w:val="00440F39"/>
    <w:rsid w:val="004429C4"/>
    <w:rsid w:val="00444612"/>
    <w:rsid w:val="00445BE8"/>
    <w:rsid w:val="00450955"/>
    <w:rsid w:val="0046742C"/>
    <w:rsid w:val="00471607"/>
    <w:rsid w:val="00474B93"/>
    <w:rsid w:val="004867B7"/>
    <w:rsid w:val="00486F59"/>
    <w:rsid w:val="00487B9C"/>
    <w:rsid w:val="00487C43"/>
    <w:rsid w:val="004B3651"/>
    <w:rsid w:val="004B42FB"/>
    <w:rsid w:val="004C23FD"/>
    <w:rsid w:val="004C4642"/>
    <w:rsid w:val="004C7B5B"/>
    <w:rsid w:val="004D4C3B"/>
    <w:rsid w:val="004E511F"/>
    <w:rsid w:val="004E5C9F"/>
    <w:rsid w:val="004F2121"/>
    <w:rsid w:val="004F25CB"/>
    <w:rsid w:val="00503361"/>
    <w:rsid w:val="0050787F"/>
    <w:rsid w:val="005156DB"/>
    <w:rsid w:val="00532D2B"/>
    <w:rsid w:val="00536D37"/>
    <w:rsid w:val="00537560"/>
    <w:rsid w:val="0054140E"/>
    <w:rsid w:val="00542AEB"/>
    <w:rsid w:val="00554696"/>
    <w:rsid w:val="00557206"/>
    <w:rsid w:val="00565282"/>
    <w:rsid w:val="005659E6"/>
    <w:rsid w:val="005745C9"/>
    <w:rsid w:val="0058025B"/>
    <w:rsid w:val="00583E9B"/>
    <w:rsid w:val="00596FFA"/>
    <w:rsid w:val="005A3C3D"/>
    <w:rsid w:val="005A4E83"/>
    <w:rsid w:val="005B4845"/>
    <w:rsid w:val="005B4B76"/>
    <w:rsid w:val="005B7C74"/>
    <w:rsid w:val="005C15AC"/>
    <w:rsid w:val="005C19A9"/>
    <w:rsid w:val="005D0799"/>
    <w:rsid w:val="005D1840"/>
    <w:rsid w:val="005D23B0"/>
    <w:rsid w:val="005D7FB5"/>
    <w:rsid w:val="005E7DE5"/>
    <w:rsid w:val="005F06F9"/>
    <w:rsid w:val="005F49B6"/>
    <w:rsid w:val="005F52A4"/>
    <w:rsid w:val="005F7E1D"/>
    <w:rsid w:val="006059CE"/>
    <w:rsid w:val="0060773E"/>
    <w:rsid w:val="00615089"/>
    <w:rsid w:val="00615FBA"/>
    <w:rsid w:val="00626C0E"/>
    <w:rsid w:val="00630072"/>
    <w:rsid w:val="0063317D"/>
    <w:rsid w:val="006368F9"/>
    <w:rsid w:val="00640B5F"/>
    <w:rsid w:val="00640BE6"/>
    <w:rsid w:val="00640E85"/>
    <w:rsid w:val="006534F3"/>
    <w:rsid w:val="00663BB8"/>
    <w:rsid w:val="006659B2"/>
    <w:rsid w:val="00673E70"/>
    <w:rsid w:val="00690CF5"/>
    <w:rsid w:val="00694911"/>
    <w:rsid w:val="0069590A"/>
    <w:rsid w:val="006A0159"/>
    <w:rsid w:val="006A42BA"/>
    <w:rsid w:val="006B416F"/>
    <w:rsid w:val="006B7821"/>
    <w:rsid w:val="006C059A"/>
    <w:rsid w:val="006C2A5E"/>
    <w:rsid w:val="006C7D56"/>
    <w:rsid w:val="006D314E"/>
    <w:rsid w:val="006E02E1"/>
    <w:rsid w:val="006F0AF0"/>
    <w:rsid w:val="006F1005"/>
    <w:rsid w:val="00700B1A"/>
    <w:rsid w:val="00701821"/>
    <w:rsid w:val="0071532D"/>
    <w:rsid w:val="007251D5"/>
    <w:rsid w:val="0072551A"/>
    <w:rsid w:val="00727D01"/>
    <w:rsid w:val="00741A4E"/>
    <w:rsid w:val="007448C8"/>
    <w:rsid w:val="00744E33"/>
    <w:rsid w:val="0075129A"/>
    <w:rsid w:val="00751661"/>
    <w:rsid w:val="00762893"/>
    <w:rsid w:val="007640E6"/>
    <w:rsid w:val="00764588"/>
    <w:rsid w:val="0077011F"/>
    <w:rsid w:val="0078045F"/>
    <w:rsid w:val="00784931"/>
    <w:rsid w:val="00790727"/>
    <w:rsid w:val="007B2125"/>
    <w:rsid w:val="007B24FE"/>
    <w:rsid w:val="007B4064"/>
    <w:rsid w:val="007B712E"/>
    <w:rsid w:val="007C3306"/>
    <w:rsid w:val="007D085F"/>
    <w:rsid w:val="007D439B"/>
    <w:rsid w:val="007E6151"/>
    <w:rsid w:val="007E6E85"/>
    <w:rsid w:val="00804766"/>
    <w:rsid w:val="008062C0"/>
    <w:rsid w:val="00810810"/>
    <w:rsid w:val="008111C0"/>
    <w:rsid w:val="00817A1E"/>
    <w:rsid w:val="00826F03"/>
    <w:rsid w:val="00842957"/>
    <w:rsid w:val="00853B89"/>
    <w:rsid w:val="00870945"/>
    <w:rsid w:val="00872482"/>
    <w:rsid w:val="00874724"/>
    <w:rsid w:val="00894754"/>
    <w:rsid w:val="00894C3B"/>
    <w:rsid w:val="008A2C31"/>
    <w:rsid w:val="008B0F01"/>
    <w:rsid w:val="008B540F"/>
    <w:rsid w:val="008C625C"/>
    <w:rsid w:val="008D6237"/>
    <w:rsid w:val="008E0F27"/>
    <w:rsid w:val="008E3180"/>
    <w:rsid w:val="008E42CE"/>
    <w:rsid w:val="008E4D3C"/>
    <w:rsid w:val="008E63BE"/>
    <w:rsid w:val="008F29A5"/>
    <w:rsid w:val="00905F1C"/>
    <w:rsid w:val="0091086E"/>
    <w:rsid w:val="009109C1"/>
    <w:rsid w:val="00921B7B"/>
    <w:rsid w:val="00927593"/>
    <w:rsid w:val="00943D56"/>
    <w:rsid w:val="00950793"/>
    <w:rsid w:val="009525EA"/>
    <w:rsid w:val="00955378"/>
    <w:rsid w:val="009553B1"/>
    <w:rsid w:val="00955E22"/>
    <w:rsid w:val="0097260E"/>
    <w:rsid w:val="00973B6C"/>
    <w:rsid w:val="00977AF7"/>
    <w:rsid w:val="00985A7B"/>
    <w:rsid w:val="009932DF"/>
    <w:rsid w:val="00995196"/>
    <w:rsid w:val="00996F37"/>
    <w:rsid w:val="009A7966"/>
    <w:rsid w:val="009B0F35"/>
    <w:rsid w:val="009C360A"/>
    <w:rsid w:val="009C451F"/>
    <w:rsid w:val="009E6BE4"/>
    <w:rsid w:val="009F7821"/>
    <w:rsid w:val="00A0008C"/>
    <w:rsid w:val="00A01E28"/>
    <w:rsid w:val="00A14EA6"/>
    <w:rsid w:val="00A20801"/>
    <w:rsid w:val="00A23F02"/>
    <w:rsid w:val="00A24ED8"/>
    <w:rsid w:val="00A24F99"/>
    <w:rsid w:val="00A25498"/>
    <w:rsid w:val="00A32C99"/>
    <w:rsid w:val="00A32F1C"/>
    <w:rsid w:val="00A3671B"/>
    <w:rsid w:val="00A46093"/>
    <w:rsid w:val="00A4799B"/>
    <w:rsid w:val="00A679E9"/>
    <w:rsid w:val="00A701BC"/>
    <w:rsid w:val="00A802A3"/>
    <w:rsid w:val="00A85B1E"/>
    <w:rsid w:val="00AA56A9"/>
    <w:rsid w:val="00AA6610"/>
    <w:rsid w:val="00AB24B4"/>
    <w:rsid w:val="00AB3D9A"/>
    <w:rsid w:val="00AB5C4F"/>
    <w:rsid w:val="00AB75B8"/>
    <w:rsid w:val="00AC0AAE"/>
    <w:rsid w:val="00AC567D"/>
    <w:rsid w:val="00AC5FFE"/>
    <w:rsid w:val="00AD3726"/>
    <w:rsid w:val="00AD59F9"/>
    <w:rsid w:val="00AE0AC8"/>
    <w:rsid w:val="00AF15EE"/>
    <w:rsid w:val="00AF406B"/>
    <w:rsid w:val="00AF6CEE"/>
    <w:rsid w:val="00AF7389"/>
    <w:rsid w:val="00B0242E"/>
    <w:rsid w:val="00B1132A"/>
    <w:rsid w:val="00B17385"/>
    <w:rsid w:val="00B200B6"/>
    <w:rsid w:val="00B21383"/>
    <w:rsid w:val="00B41F84"/>
    <w:rsid w:val="00B433C6"/>
    <w:rsid w:val="00B44255"/>
    <w:rsid w:val="00B453EB"/>
    <w:rsid w:val="00B57C3C"/>
    <w:rsid w:val="00B61BD5"/>
    <w:rsid w:val="00B716C2"/>
    <w:rsid w:val="00B74D91"/>
    <w:rsid w:val="00B87BB6"/>
    <w:rsid w:val="00B94B4F"/>
    <w:rsid w:val="00B94CF2"/>
    <w:rsid w:val="00BB06DB"/>
    <w:rsid w:val="00BB544F"/>
    <w:rsid w:val="00BB597C"/>
    <w:rsid w:val="00BB6E07"/>
    <w:rsid w:val="00BF0AB8"/>
    <w:rsid w:val="00BF324A"/>
    <w:rsid w:val="00BF32A1"/>
    <w:rsid w:val="00BF4808"/>
    <w:rsid w:val="00C00584"/>
    <w:rsid w:val="00C0678F"/>
    <w:rsid w:val="00C10D3E"/>
    <w:rsid w:val="00C11636"/>
    <w:rsid w:val="00C11D52"/>
    <w:rsid w:val="00C21EED"/>
    <w:rsid w:val="00C224A2"/>
    <w:rsid w:val="00C3117F"/>
    <w:rsid w:val="00C3165B"/>
    <w:rsid w:val="00C37815"/>
    <w:rsid w:val="00C4136F"/>
    <w:rsid w:val="00C4304C"/>
    <w:rsid w:val="00C53603"/>
    <w:rsid w:val="00C54E27"/>
    <w:rsid w:val="00C57F22"/>
    <w:rsid w:val="00C57FA4"/>
    <w:rsid w:val="00C62D54"/>
    <w:rsid w:val="00C71996"/>
    <w:rsid w:val="00C77E79"/>
    <w:rsid w:val="00C8253A"/>
    <w:rsid w:val="00C8760A"/>
    <w:rsid w:val="00C932B3"/>
    <w:rsid w:val="00CA082D"/>
    <w:rsid w:val="00CA18F1"/>
    <w:rsid w:val="00CA1A49"/>
    <w:rsid w:val="00CB0B24"/>
    <w:rsid w:val="00CB0D47"/>
    <w:rsid w:val="00CB260F"/>
    <w:rsid w:val="00CB379C"/>
    <w:rsid w:val="00CB4907"/>
    <w:rsid w:val="00CC3348"/>
    <w:rsid w:val="00CC608C"/>
    <w:rsid w:val="00CD35A6"/>
    <w:rsid w:val="00CE52BB"/>
    <w:rsid w:val="00CF5ADC"/>
    <w:rsid w:val="00CF5DFB"/>
    <w:rsid w:val="00CF6CE9"/>
    <w:rsid w:val="00CF71C7"/>
    <w:rsid w:val="00D008CE"/>
    <w:rsid w:val="00D013AE"/>
    <w:rsid w:val="00D04795"/>
    <w:rsid w:val="00D10E96"/>
    <w:rsid w:val="00D116F6"/>
    <w:rsid w:val="00D11DB3"/>
    <w:rsid w:val="00D1301B"/>
    <w:rsid w:val="00D15278"/>
    <w:rsid w:val="00D15783"/>
    <w:rsid w:val="00D1614B"/>
    <w:rsid w:val="00D2539A"/>
    <w:rsid w:val="00D31399"/>
    <w:rsid w:val="00D36D6A"/>
    <w:rsid w:val="00D410A6"/>
    <w:rsid w:val="00D459C4"/>
    <w:rsid w:val="00D52F34"/>
    <w:rsid w:val="00D54354"/>
    <w:rsid w:val="00D55AC2"/>
    <w:rsid w:val="00D60650"/>
    <w:rsid w:val="00D66043"/>
    <w:rsid w:val="00D71216"/>
    <w:rsid w:val="00D73CA2"/>
    <w:rsid w:val="00D778BD"/>
    <w:rsid w:val="00DA5E77"/>
    <w:rsid w:val="00DB3E8B"/>
    <w:rsid w:val="00DC2A90"/>
    <w:rsid w:val="00DC2FC3"/>
    <w:rsid w:val="00DC4CCC"/>
    <w:rsid w:val="00DD6353"/>
    <w:rsid w:val="00DD7DC8"/>
    <w:rsid w:val="00DE3440"/>
    <w:rsid w:val="00DF5174"/>
    <w:rsid w:val="00E1652E"/>
    <w:rsid w:val="00E16AC0"/>
    <w:rsid w:val="00E26E26"/>
    <w:rsid w:val="00E42C81"/>
    <w:rsid w:val="00E45B59"/>
    <w:rsid w:val="00E61F0E"/>
    <w:rsid w:val="00E63179"/>
    <w:rsid w:val="00E711B7"/>
    <w:rsid w:val="00E7442A"/>
    <w:rsid w:val="00E803B7"/>
    <w:rsid w:val="00E812C8"/>
    <w:rsid w:val="00E81468"/>
    <w:rsid w:val="00E8583C"/>
    <w:rsid w:val="00E86F67"/>
    <w:rsid w:val="00E90B5C"/>
    <w:rsid w:val="00EA08A1"/>
    <w:rsid w:val="00EB3868"/>
    <w:rsid w:val="00EB7A52"/>
    <w:rsid w:val="00EC0056"/>
    <w:rsid w:val="00EC4CBF"/>
    <w:rsid w:val="00EC6EC7"/>
    <w:rsid w:val="00ED0FB9"/>
    <w:rsid w:val="00ED12A4"/>
    <w:rsid w:val="00EE0EA8"/>
    <w:rsid w:val="00EE48E3"/>
    <w:rsid w:val="00EF3BA5"/>
    <w:rsid w:val="00EF4BD7"/>
    <w:rsid w:val="00EF50DF"/>
    <w:rsid w:val="00F01BA0"/>
    <w:rsid w:val="00F0258A"/>
    <w:rsid w:val="00F044C4"/>
    <w:rsid w:val="00F04695"/>
    <w:rsid w:val="00F06F0B"/>
    <w:rsid w:val="00F208BB"/>
    <w:rsid w:val="00F223AB"/>
    <w:rsid w:val="00F25B0D"/>
    <w:rsid w:val="00F27615"/>
    <w:rsid w:val="00F3426A"/>
    <w:rsid w:val="00F34943"/>
    <w:rsid w:val="00F35311"/>
    <w:rsid w:val="00F35EF0"/>
    <w:rsid w:val="00F3704F"/>
    <w:rsid w:val="00F43164"/>
    <w:rsid w:val="00F441B3"/>
    <w:rsid w:val="00F44CC6"/>
    <w:rsid w:val="00F4519F"/>
    <w:rsid w:val="00F557A1"/>
    <w:rsid w:val="00F57EF1"/>
    <w:rsid w:val="00F7030D"/>
    <w:rsid w:val="00F73F70"/>
    <w:rsid w:val="00F765DF"/>
    <w:rsid w:val="00F8467B"/>
    <w:rsid w:val="00F84B48"/>
    <w:rsid w:val="00F912AF"/>
    <w:rsid w:val="00F91671"/>
    <w:rsid w:val="00F95D91"/>
    <w:rsid w:val="00FC1C65"/>
    <w:rsid w:val="00FC5B1C"/>
    <w:rsid w:val="00FE1679"/>
    <w:rsid w:val="00FE3327"/>
    <w:rsid w:val="00FF2D6E"/>
    <w:rsid w:val="00FF4A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302BE0"/>
  <w14:defaultImageDpi w14:val="300"/>
  <w15:docId w15:val="{78D00EED-8475-C041-B451-8A84C6FF6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A56A9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spacing w:after="57" w:line="280" w:lineRule="atLeast"/>
    </w:pPr>
    <w:rPr>
      <w:b/>
      <w:kern w:val="28"/>
      <w:sz w:val="28"/>
    </w:rPr>
  </w:style>
  <w:style w:type="paragraph" w:customStyle="1" w:styleId="Gliederung">
    <w:name w:val="Gliederung"/>
    <w:basedOn w:val="Standard"/>
    <w:pPr>
      <w:numPr>
        <w:numId w:val="5"/>
      </w:numPr>
      <w:tabs>
        <w:tab w:val="clear" w:pos="360"/>
        <w:tab w:val="left" w:pos="284"/>
      </w:tabs>
      <w:spacing w:after="57" w:line="400" w:lineRule="atLeast"/>
    </w:pPr>
    <w:rPr>
      <w:sz w:val="21"/>
    </w:rPr>
  </w:style>
  <w:style w:type="paragraph" w:customStyle="1" w:styleId="Standardfett">
    <w:name w:val="Standard fett"/>
    <w:next w:val="Standard"/>
    <w:pPr>
      <w:spacing w:after="57" w:line="280" w:lineRule="exact"/>
    </w:pPr>
    <w:rPr>
      <w:rFonts w:ascii="Arial" w:hAnsi="Arial"/>
      <w:b/>
      <w:noProof/>
      <w:sz w:val="21"/>
    </w:rPr>
  </w:style>
  <w:style w:type="paragraph" w:customStyle="1" w:styleId="Ebene1">
    <w:name w:val="Ebene1"/>
    <w:basedOn w:val="berschrift1"/>
    <w:next w:val="Texteingerckt"/>
    <w:pPr>
      <w:keepNext w:val="0"/>
      <w:numPr>
        <w:numId w:val="4"/>
      </w:numPr>
      <w:spacing w:before="0" w:after="57" w:line="400" w:lineRule="atLeast"/>
    </w:pPr>
    <w:rPr>
      <w:sz w:val="21"/>
    </w:rPr>
  </w:style>
  <w:style w:type="paragraph" w:customStyle="1" w:styleId="Ebene2">
    <w:name w:val="Ebene2"/>
    <w:basedOn w:val="berschrift2"/>
    <w:next w:val="Texteingerckt"/>
    <w:pPr>
      <w:keepNext w:val="0"/>
      <w:numPr>
        <w:ilvl w:val="1"/>
        <w:numId w:val="4"/>
      </w:numPr>
      <w:spacing w:before="0" w:after="57" w:line="400" w:lineRule="atLeast"/>
    </w:pPr>
    <w:rPr>
      <w:i w:val="0"/>
      <w:sz w:val="21"/>
    </w:rPr>
  </w:style>
  <w:style w:type="paragraph" w:customStyle="1" w:styleId="Ebene3">
    <w:name w:val="Ebene3"/>
    <w:basedOn w:val="berschrift3"/>
    <w:next w:val="Texteingerckt"/>
    <w:pPr>
      <w:keepNext w:val="0"/>
      <w:numPr>
        <w:ilvl w:val="2"/>
        <w:numId w:val="4"/>
      </w:numPr>
      <w:spacing w:before="0" w:after="57" w:line="400" w:lineRule="atLeast"/>
    </w:pPr>
    <w:rPr>
      <w:sz w:val="21"/>
    </w:rPr>
  </w:style>
  <w:style w:type="paragraph" w:customStyle="1" w:styleId="Headline">
    <w:name w:val="Headline"/>
    <w:basedOn w:val="Standard"/>
    <w:next w:val="Textkrper"/>
    <w:pPr>
      <w:spacing w:after="57" w:line="400" w:lineRule="atLeast"/>
    </w:pPr>
    <w:rPr>
      <w:b/>
      <w:sz w:val="25"/>
    </w:rPr>
  </w:style>
  <w:style w:type="paragraph" w:styleId="Textkrper">
    <w:name w:val="Body Text"/>
    <w:basedOn w:val="Standard"/>
    <w:link w:val="TextkrperZchn"/>
    <w:pPr>
      <w:spacing w:after="57" w:line="400" w:lineRule="atLeast"/>
    </w:pPr>
    <w:rPr>
      <w:sz w:val="21"/>
    </w:rPr>
  </w:style>
  <w:style w:type="paragraph" w:customStyle="1" w:styleId="Texteingerckt">
    <w:name w:val="Texteingerückt"/>
    <w:basedOn w:val="Standard"/>
    <w:pPr>
      <w:spacing w:after="57" w:line="400" w:lineRule="atLeast"/>
      <w:ind w:left="595"/>
    </w:pPr>
    <w:rPr>
      <w:sz w:val="21"/>
    </w:rPr>
  </w:style>
  <w:style w:type="paragraph" w:customStyle="1" w:styleId="Aufzhlung">
    <w:name w:val="Aufzählung"/>
    <w:basedOn w:val="Texteingerckt"/>
    <w:pPr>
      <w:numPr>
        <w:numId w:val="1"/>
      </w:numPr>
      <w:tabs>
        <w:tab w:val="clear" w:pos="955"/>
        <w:tab w:val="left" w:pos="879"/>
      </w:tabs>
    </w:pPr>
  </w:style>
  <w:style w:type="paragraph" w:customStyle="1" w:styleId="Aufzhlung2">
    <w:name w:val="Aufzählung2"/>
    <w:basedOn w:val="Aufzhlung"/>
    <w:pPr>
      <w:numPr>
        <w:ilvl w:val="1"/>
        <w:numId w:val="2"/>
      </w:numPr>
      <w:tabs>
        <w:tab w:val="clear" w:pos="879"/>
        <w:tab w:val="clear" w:pos="1239"/>
        <w:tab w:val="left" w:pos="1162"/>
      </w:tabs>
    </w:pPr>
  </w:style>
  <w:style w:type="paragraph" w:customStyle="1" w:styleId="Aufzhlung3">
    <w:name w:val="Aufzählung3"/>
    <w:basedOn w:val="Aufzhlung2"/>
    <w:pPr>
      <w:numPr>
        <w:ilvl w:val="2"/>
        <w:numId w:val="3"/>
      </w:numPr>
      <w:tabs>
        <w:tab w:val="clear" w:pos="1162"/>
        <w:tab w:val="clear" w:pos="1522"/>
        <w:tab w:val="left" w:pos="1446"/>
      </w:tabs>
    </w:pPr>
  </w:style>
  <w:style w:type="paragraph" w:customStyle="1" w:styleId="Gliederung2">
    <w:name w:val="Gliederung2"/>
    <w:basedOn w:val="Gliederung"/>
    <w:pPr>
      <w:numPr>
        <w:ilvl w:val="1"/>
      </w:numPr>
      <w:tabs>
        <w:tab w:val="clear" w:pos="284"/>
        <w:tab w:val="clear" w:pos="644"/>
        <w:tab w:val="left" w:pos="567"/>
      </w:tabs>
    </w:pPr>
  </w:style>
  <w:style w:type="paragraph" w:customStyle="1" w:styleId="Gliederung3">
    <w:name w:val="Gliederung3"/>
    <w:basedOn w:val="Gliederung2"/>
    <w:pPr>
      <w:numPr>
        <w:ilvl w:val="2"/>
      </w:numPr>
      <w:tabs>
        <w:tab w:val="clear" w:pos="567"/>
        <w:tab w:val="clear" w:pos="927"/>
        <w:tab w:val="left" w:pos="851"/>
      </w:tabs>
    </w:pPr>
  </w:style>
  <w:style w:type="character" w:styleId="Hyperlink">
    <w:name w:val="Hyperlink"/>
    <w:rPr>
      <w:color w:val="000080"/>
    </w:rPr>
  </w:style>
  <w:style w:type="paragraph" w:customStyle="1" w:styleId="Subheadline">
    <w:name w:val="Subheadline"/>
    <w:basedOn w:val="Headline"/>
    <w:next w:val="Textkrper"/>
    <w:rPr>
      <w:sz w:val="21"/>
    </w:rPr>
  </w:style>
  <w:style w:type="paragraph" w:customStyle="1" w:styleId="TextkrperKopf">
    <w:name w:val="TextkörperKopf"/>
    <w:basedOn w:val="Textkrper"/>
    <w:pPr>
      <w:spacing w:after="0" w:line="280" w:lineRule="atLeast"/>
    </w:pPr>
  </w:style>
  <w:style w:type="character" w:styleId="Kommentarzeichen">
    <w:name w:val="annotation reference"/>
    <w:semiHidden/>
    <w:rsid w:val="00AC6AA6"/>
    <w:rPr>
      <w:sz w:val="16"/>
      <w:szCs w:val="16"/>
    </w:rPr>
  </w:style>
  <w:style w:type="paragraph" w:styleId="Kommentartext">
    <w:name w:val="annotation text"/>
    <w:basedOn w:val="Standard"/>
    <w:semiHidden/>
    <w:rsid w:val="00AC6AA6"/>
  </w:style>
  <w:style w:type="paragraph" w:styleId="Kommentarthema">
    <w:name w:val="annotation subject"/>
    <w:basedOn w:val="Kommentartext"/>
    <w:next w:val="Kommentartext"/>
    <w:semiHidden/>
    <w:rsid w:val="00AC6AA6"/>
    <w:rPr>
      <w:b/>
      <w:bCs/>
    </w:rPr>
  </w:style>
  <w:style w:type="paragraph" w:styleId="Sprechblasentext">
    <w:name w:val="Balloon Text"/>
    <w:basedOn w:val="Standard"/>
    <w:semiHidden/>
    <w:rsid w:val="00AC6AA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5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link w:val="Textkrper"/>
    <w:rsid w:val="006E29D1"/>
    <w:rPr>
      <w:rFonts w:ascii="Arial" w:hAnsi="Arial"/>
      <w:sz w:val="21"/>
      <w:lang w:eastAsia="en-US"/>
    </w:rPr>
  </w:style>
  <w:style w:type="paragraph" w:customStyle="1" w:styleId="Default">
    <w:name w:val="Default"/>
    <w:rsid w:val="00DF6ED4"/>
    <w:pPr>
      <w:widowControl w:val="0"/>
      <w:autoSpaceDE w:val="0"/>
      <w:autoSpaceDN w:val="0"/>
      <w:adjustRightInd w:val="0"/>
    </w:pPr>
    <w:rPr>
      <w:rFonts w:ascii="Times New Roman PS MT" w:hAnsi="Times New Roman PS MT" w:cs="Times New Roman PS MT"/>
      <w:color w:val="000000"/>
      <w:sz w:val="24"/>
      <w:szCs w:val="24"/>
    </w:rPr>
  </w:style>
  <w:style w:type="character" w:customStyle="1" w:styleId="A1">
    <w:name w:val="A1"/>
    <w:uiPriority w:val="99"/>
    <w:rsid w:val="00DF6ED4"/>
    <w:rPr>
      <w:rFonts w:cs="Utopia Bold"/>
      <w:color w:val="000000"/>
      <w:sz w:val="18"/>
      <w:szCs w:val="18"/>
    </w:rPr>
  </w:style>
  <w:style w:type="paragraph" w:styleId="Funotentext">
    <w:name w:val="footnote text"/>
    <w:basedOn w:val="Standard"/>
    <w:link w:val="FunotentextZchn"/>
    <w:rsid w:val="001A4422"/>
  </w:style>
  <w:style w:type="character" w:customStyle="1" w:styleId="FunotentextZchn">
    <w:name w:val="Fußnotentext Zchn"/>
    <w:link w:val="Funotentext"/>
    <w:rsid w:val="001A4422"/>
    <w:rPr>
      <w:rFonts w:ascii="Arial" w:hAnsi="Arial"/>
      <w:sz w:val="24"/>
      <w:szCs w:val="24"/>
      <w:lang w:eastAsia="en-US"/>
    </w:rPr>
  </w:style>
  <w:style w:type="character" w:styleId="Funotenzeichen">
    <w:name w:val="footnote reference"/>
    <w:rsid w:val="001A4422"/>
    <w:rPr>
      <w:vertAlign w:val="superscript"/>
    </w:rPr>
  </w:style>
  <w:style w:type="paragraph" w:styleId="Listenabsatz">
    <w:name w:val="List Paragraph"/>
    <w:basedOn w:val="Standard"/>
    <w:uiPriority w:val="34"/>
    <w:qFormat/>
    <w:rsid w:val="00486F59"/>
    <w:pPr>
      <w:ind w:left="720"/>
    </w:pPr>
    <w:rPr>
      <w:rFonts w:ascii="Calibri" w:eastAsia="Cambria" w:hAnsi="Calibri" w:cs="Calibri"/>
      <w:sz w:val="22"/>
      <w:szCs w:val="22"/>
    </w:rPr>
  </w:style>
  <w:style w:type="paragraph" w:styleId="KeinLeerraum">
    <w:name w:val="No Spacing"/>
    <w:link w:val="KeinLeerraumZchn"/>
    <w:uiPriority w:val="1"/>
    <w:qFormat/>
    <w:rsid w:val="00486F59"/>
    <w:rPr>
      <w:rFonts w:ascii="Cambria" w:eastAsia="Cambria" w:hAnsi="Cambria"/>
      <w:sz w:val="22"/>
      <w:szCs w:val="22"/>
      <w:lang w:eastAsia="en-US"/>
    </w:rPr>
  </w:style>
  <w:style w:type="character" w:customStyle="1" w:styleId="KeinLeerraumZchn">
    <w:name w:val="Kein Leerraum Zchn"/>
    <w:link w:val="KeinLeerraum"/>
    <w:uiPriority w:val="1"/>
    <w:rsid w:val="00486F59"/>
    <w:rPr>
      <w:rFonts w:ascii="Cambria" w:eastAsia="Cambria" w:hAnsi="Cambria"/>
      <w:sz w:val="22"/>
      <w:szCs w:val="22"/>
      <w:lang w:eastAsia="en-US"/>
    </w:rPr>
  </w:style>
  <w:style w:type="character" w:customStyle="1" w:styleId="st">
    <w:name w:val="st"/>
    <w:rsid w:val="00F95D91"/>
  </w:style>
  <w:style w:type="character" w:styleId="Hervorhebung">
    <w:name w:val="Emphasis"/>
    <w:uiPriority w:val="20"/>
    <w:qFormat/>
    <w:rsid w:val="00F95D91"/>
    <w:rPr>
      <w:i/>
      <w:iCs/>
    </w:rPr>
  </w:style>
  <w:style w:type="character" w:styleId="Fett">
    <w:name w:val="Strong"/>
    <w:basedOn w:val="Absatz-Standardschriftart"/>
    <w:uiPriority w:val="22"/>
    <w:qFormat/>
    <w:rsid w:val="00E90B5C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659B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10810"/>
    <w:rPr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F67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774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www.anselmoellers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discherwei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Programme\Microsoft%20Office\Vorlagen\TM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AB8BB-9FA1-3040-8B7F-50828ECFE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C:\Programme\Microsoft Office\Vorlagen\TM.DOT</Template>
  <TotalTime>0</TotalTime>
  <Pages>4</Pages>
  <Words>698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Teinacher – das Genießermineralwasser aus dem Schwarzwald</vt:lpstr>
    </vt:vector>
  </TitlesOfParts>
  <Company/>
  <LinksUpToDate>false</LinksUpToDate>
  <CharactersWithSpaces>5086</CharactersWithSpaces>
  <SharedDoc>false</SharedDoc>
  <HyperlinkBase/>
  <HLinks>
    <vt:vector size="84" baseType="variant">
      <vt:variant>
        <vt:i4>3866653</vt:i4>
      </vt:variant>
      <vt:variant>
        <vt:i4>4495</vt:i4>
      </vt:variant>
      <vt:variant>
        <vt:i4>1025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3866653</vt:i4>
      </vt:variant>
      <vt:variant>
        <vt:i4>5187</vt:i4>
      </vt:variant>
      <vt:variant>
        <vt:i4>1027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3866653</vt:i4>
      </vt:variant>
      <vt:variant>
        <vt:i4>5611</vt:i4>
      </vt:variant>
      <vt:variant>
        <vt:i4>1028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3866653</vt:i4>
      </vt:variant>
      <vt:variant>
        <vt:i4>5970</vt:i4>
      </vt:variant>
      <vt:variant>
        <vt:i4>1029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3866653</vt:i4>
      </vt:variant>
      <vt:variant>
        <vt:i4>6272</vt:i4>
      </vt:variant>
      <vt:variant>
        <vt:i4>1030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3866653</vt:i4>
      </vt:variant>
      <vt:variant>
        <vt:i4>7078</vt:i4>
      </vt:variant>
      <vt:variant>
        <vt:i4>1043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6881314</vt:i4>
      </vt:variant>
      <vt:variant>
        <vt:i4>7439</vt:i4>
      </vt:variant>
      <vt:variant>
        <vt:i4>1033</vt:i4>
      </vt:variant>
      <vt:variant>
        <vt:i4>1</vt:i4>
      </vt:variant>
      <vt:variant>
        <vt:lpwstr>logo_huegelheim</vt:lpwstr>
      </vt:variant>
      <vt:variant>
        <vt:lpwstr/>
      </vt:variant>
      <vt:variant>
        <vt:i4>6488078</vt:i4>
      </vt:variant>
      <vt:variant>
        <vt:i4>7930</vt:i4>
      </vt:variant>
      <vt:variant>
        <vt:i4>1034</vt:i4>
      </vt:variant>
      <vt:variant>
        <vt:i4>1</vt:i4>
      </vt:variant>
      <vt:variant>
        <vt:lpwstr>weingutgerhardkarle</vt:lpwstr>
      </vt:variant>
      <vt:variant>
        <vt:lpwstr/>
      </vt:variant>
      <vt:variant>
        <vt:i4>3866653</vt:i4>
      </vt:variant>
      <vt:variant>
        <vt:i4>8535</vt:i4>
      </vt:variant>
      <vt:variant>
        <vt:i4>1035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3866653</vt:i4>
      </vt:variant>
      <vt:variant>
        <vt:i4>8778</vt:i4>
      </vt:variant>
      <vt:variant>
        <vt:i4>1036</vt:i4>
      </vt:variant>
      <vt:variant>
        <vt:i4>1</vt:i4>
      </vt:variant>
      <vt:variant>
        <vt:lpwstr>Bildschirmfoto 2017-02-14 um 13</vt:lpwstr>
      </vt:variant>
      <vt:variant>
        <vt:lpwstr/>
      </vt:variant>
      <vt:variant>
        <vt:i4>2359334</vt:i4>
      </vt:variant>
      <vt:variant>
        <vt:i4>9458</vt:i4>
      </vt:variant>
      <vt:variant>
        <vt:i4>1037</vt:i4>
      </vt:variant>
      <vt:variant>
        <vt:i4>1</vt:i4>
      </vt:variant>
      <vt:variant>
        <vt:lpwstr>LogoWGO - neu 2016</vt:lpwstr>
      </vt:variant>
      <vt:variant>
        <vt:lpwstr/>
      </vt:variant>
      <vt:variant>
        <vt:i4>1572941</vt:i4>
      </vt:variant>
      <vt:variant>
        <vt:i4>11056</vt:i4>
      </vt:variant>
      <vt:variant>
        <vt:i4>1041</vt:i4>
      </vt:variant>
      <vt:variant>
        <vt:i4>1</vt:i4>
      </vt:variant>
      <vt:variant>
        <vt:lpwstr>Logo_Schumann</vt:lpwstr>
      </vt:variant>
      <vt:variant>
        <vt:lpwstr/>
      </vt:variant>
      <vt:variant>
        <vt:i4>4259937</vt:i4>
      </vt:variant>
      <vt:variant>
        <vt:i4>11443</vt:i4>
      </vt:variant>
      <vt:variant>
        <vt:i4>1042</vt:i4>
      </vt:variant>
      <vt:variant>
        <vt:i4>1</vt:i4>
      </vt:variant>
      <vt:variant>
        <vt:lpwstr>waldulmer_kopf_neu1</vt:lpwstr>
      </vt:variant>
      <vt:variant>
        <vt:lpwstr/>
      </vt:variant>
      <vt:variant>
        <vt:i4>3801108</vt:i4>
      </vt:variant>
      <vt:variant>
        <vt:i4>12348</vt:i4>
      </vt:variant>
      <vt:variant>
        <vt:i4>1044</vt:i4>
      </vt:variant>
      <vt:variant>
        <vt:i4>1</vt:i4>
      </vt:variant>
      <vt:variant>
        <vt:lpwstr>Bildschirmfoto 2016-12-08 um 16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Teinacher – das Genießermineralwasser aus dem Schwarzwald</dc:title>
  <dc:creator>RA&amp;P</dc:creator>
  <cp:lastModifiedBy>Annegret Meier</cp:lastModifiedBy>
  <cp:revision>3</cp:revision>
  <cp:lastPrinted>2020-02-12T13:56:00Z</cp:lastPrinted>
  <dcterms:created xsi:type="dcterms:W3CDTF">2020-02-12T13:56:00Z</dcterms:created>
  <dcterms:modified xsi:type="dcterms:W3CDTF">2020-02-12T13:58:00Z</dcterms:modified>
</cp:coreProperties>
</file>